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C16B0" w14:textId="4EDF125B" w:rsidR="00EA0369" w:rsidRDefault="00EA0369" w:rsidP="00EF2003">
      <w:pPr>
        <w:tabs>
          <w:tab w:val="left" w:pos="1155"/>
          <w:tab w:val="center" w:pos="4536"/>
          <w:tab w:val="left" w:pos="6480"/>
        </w:tabs>
        <w:spacing w:before="120"/>
        <w:outlineLvl w:val="0"/>
        <w:rPr>
          <w:rFonts w:ascii="Calibri" w:hAnsi="Calibri"/>
          <w:b/>
          <w:bCs/>
          <w:sz w:val="32"/>
          <w:szCs w:val="32"/>
        </w:rPr>
      </w:pPr>
      <w:r>
        <w:rPr>
          <w:rFonts w:ascii="Calibri" w:hAnsi="Calibri"/>
          <w:b/>
          <w:bCs/>
          <w:noProof/>
          <w:sz w:val="32"/>
          <w:szCs w:val="32"/>
        </w:rPr>
        <mc:AlternateContent>
          <mc:Choice Requires="wps">
            <w:drawing>
              <wp:anchor distT="0" distB="0" distL="114300" distR="114300" simplePos="0" relativeHeight="251659264" behindDoc="0" locked="0" layoutInCell="1" allowOverlap="1" wp14:anchorId="5C1C6500" wp14:editId="65D98379">
                <wp:simplePos x="0" y="0"/>
                <wp:positionH relativeFrom="column">
                  <wp:posOffset>-150495</wp:posOffset>
                </wp:positionH>
                <wp:positionV relativeFrom="paragraph">
                  <wp:posOffset>-233045</wp:posOffset>
                </wp:positionV>
                <wp:extent cx="6140450" cy="8337550"/>
                <wp:effectExtent l="57150" t="38100" r="69850" b="101600"/>
                <wp:wrapNone/>
                <wp:docPr id="3" name="Rectangle 3"/>
                <wp:cNvGraphicFramePr/>
                <a:graphic xmlns:a="http://schemas.openxmlformats.org/drawingml/2006/main">
                  <a:graphicData uri="http://schemas.microsoft.com/office/word/2010/wordprocessingShape">
                    <wps:wsp>
                      <wps:cNvSpPr/>
                      <wps:spPr>
                        <a:xfrm>
                          <a:off x="0" y="0"/>
                          <a:ext cx="6140450" cy="8337550"/>
                        </a:xfrm>
                        <a:prstGeom prst="rect">
                          <a:avLst/>
                        </a:prstGeom>
                      </wps:spPr>
                      <wps:style>
                        <a:lnRef idx="1">
                          <a:schemeClr val="accent1"/>
                        </a:lnRef>
                        <a:fillRef idx="2">
                          <a:schemeClr val="accent1"/>
                        </a:fillRef>
                        <a:effectRef idx="1">
                          <a:schemeClr val="accent1"/>
                        </a:effectRef>
                        <a:fontRef idx="minor">
                          <a:schemeClr val="dk1"/>
                        </a:fontRef>
                      </wps:style>
                      <wps:txbx>
                        <w:txbxContent>
                          <w:p w14:paraId="35506B53" w14:textId="77777777" w:rsidR="00241E7F" w:rsidRDefault="00241E7F" w:rsidP="00EA0369">
                            <w:pPr>
                              <w:jc w:val="center"/>
                              <w:rPr>
                                <w:rFonts w:ascii="Calibri" w:hAnsi="Calibri"/>
                                <w:sz w:val="22"/>
                                <w:szCs w:val="22"/>
                              </w:rPr>
                            </w:pPr>
                          </w:p>
                          <w:p w14:paraId="4CF50E9A" w14:textId="51D00A9A" w:rsidR="00241E7F" w:rsidRDefault="00241E7F" w:rsidP="006520DD">
                            <w:pPr>
                              <w:rPr>
                                <w:rFonts w:ascii="Calibri" w:hAnsi="Calibri"/>
                                <w:sz w:val="22"/>
                                <w:szCs w:val="22"/>
                              </w:rPr>
                            </w:pPr>
                          </w:p>
                          <w:p w14:paraId="4BEC72DC" w14:textId="7D50F0E1" w:rsidR="00241E7F" w:rsidRDefault="00241E7F" w:rsidP="00EA0369">
                            <w:pPr>
                              <w:jc w:val="center"/>
                              <w:rPr>
                                <w:rFonts w:ascii="Calibri" w:hAnsi="Calibri"/>
                                <w:sz w:val="22"/>
                                <w:szCs w:val="22"/>
                              </w:rPr>
                            </w:pPr>
                          </w:p>
                          <w:p w14:paraId="2535E2D9" w14:textId="77777777" w:rsidR="00241E7F" w:rsidRDefault="00241E7F" w:rsidP="00EA0369">
                            <w:pPr>
                              <w:jc w:val="center"/>
                              <w:rPr>
                                <w:rFonts w:ascii="Calibri" w:hAnsi="Calibri"/>
                                <w:sz w:val="22"/>
                                <w:szCs w:val="22"/>
                              </w:rPr>
                            </w:pPr>
                          </w:p>
                          <w:p w14:paraId="77B6A810" w14:textId="60527BFD" w:rsidR="00241E7F" w:rsidRPr="00EA0369" w:rsidRDefault="00241E7F" w:rsidP="00EA0369">
                            <w:pPr>
                              <w:jc w:val="center"/>
                              <w:rPr>
                                <w:rFonts w:ascii="Calibri" w:hAnsi="Calibri"/>
                                <w:b/>
                                <w:color w:val="FF0000"/>
                                <w:sz w:val="40"/>
                                <w:szCs w:val="40"/>
                              </w:rPr>
                            </w:pPr>
                            <w:r w:rsidRPr="00EA0369">
                              <w:rPr>
                                <w:rFonts w:ascii="Calibri" w:hAnsi="Calibri"/>
                                <w:b/>
                                <w:color w:val="FF0000"/>
                                <w:sz w:val="40"/>
                                <w:szCs w:val="40"/>
                              </w:rPr>
                              <w:t>CAHIER DES CHARGES</w:t>
                            </w:r>
                          </w:p>
                          <w:p w14:paraId="2970E15E" w14:textId="77777777" w:rsidR="00241E7F" w:rsidRDefault="00241E7F" w:rsidP="00EA0369">
                            <w:pPr>
                              <w:jc w:val="center"/>
                              <w:rPr>
                                <w:rFonts w:ascii="Calibri" w:hAnsi="Calibri"/>
                                <w:sz w:val="22"/>
                                <w:szCs w:val="22"/>
                              </w:rPr>
                            </w:pPr>
                          </w:p>
                          <w:p w14:paraId="45562071" w14:textId="77777777" w:rsidR="00241E7F" w:rsidRDefault="00241E7F" w:rsidP="00EA0369">
                            <w:pPr>
                              <w:jc w:val="center"/>
                              <w:rPr>
                                <w:rFonts w:ascii="Calibri" w:hAnsi="Calibri"/>
                                <w:sz w:val="22"/>
                                <w:szCs w:val="22"/>
                              </w:rPr>
                            </w:pPr>
                          </w:p>
                          <w:p w14:paraId="068B4EA3" w14:textId="77777777" w:rsidR="00241E7F" w:rsidRDefault="00241E7F" w:rsidP="00EA0369">
                            <w:pPr>
                              <w:jc w:val="center"/>
                              <w:rPr>
                                <w:rFonts w:ascii="Calibri" w:hAnsi="Calibri"/>
                                <w:sz w:val="22"/>
                                <w:szCs w:val="22"/>
                              </w:rPr>
                            </w:pPr>
                          </w:p>
                          <w:p w14:paraId="03996931" w14:textId="77777777" w:rsidR="00241E7F" w:rsidRDefault="00241E7F" w:rsidP="00EA0369">
                            <w:pPr>
                              <w:jc w:val="center"/>
                              <w:rPr>
                                <w:rFonts w:ascii="Calibri" w:hAnsi="Calibri"/>
                                <w:sz w:val="22"/>
                                <w:szCs w:val="22"/>
                              </w:rPr>
                            </w:pPr>
                          </w:p>
                          <w:p w14:paraId="5F2005C5" w14:textId="3C9B7006" w:rsidR="00241E7F" w:rsidRPr="00EA0369" w:rsidRDefault="00241E7F" w:rsidP="00EA0369">
                            <w:pPr>
                              <w:jc w:val="center"/>
                              <w:rPr>
                                <w:sz w:val="40"/>
                                <w:szCs w:val="40"/>
                              </w:rPr>
                            </w:pPr>
                            <w:r w:rsidRPr="00EA0369">
                              <w:rPr>
                                <w:rFonts w:ascii="Calibri" w:hAnsi="Calibri"/>
                                <w:sz w:val="40"/>
                                <w:szCs w:val="40"/>
                              </w:rPr>
                              <w:t>Marché de Services relatif à la mise en place d’un accord-cadre pour des prestations de services traiteur au profit d’Expertise France au</w:t>
                            </w:r>
                            <w:ins w:id="0" w:author="Hébert LANMATCHION" w:date="2025-12-12T09:01:00Z">
                              <w:r w:rsidR="00C14AD8">
                                <w:rPr>
                                  <w:rFonts w:ascii="Calibri" w:hAnsi="Calibri"/>
                                  <w:sz w:val="40"/>
                                  <w:szCs w:val="40"/>
                                </w:rPr>
                                <w:t xml:space="preserve"> Togo</w:t>
                              </w:r>
                            </w:ins>
                            <w:del w:id="1" w:author="Hébert LANMATCHION" w:date="2025-12-12T09:01:00Z">
                              <w:r w:rsidRPr="00EA0369" w:rsidDel="00C14AD8">
                                <w:rPr>
                                  <w:rFonts w:ascii="Calibri" w:hAnsi="Calibri"/>
                                  <w:sz w:val="40"/>
                                  <w:szCs w:val="40"/>
                                </w:rPr>
                                <w:delText xml:space="preserve"> Bénin</w:delText>
                              </w:r>
                            </w:del>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1C6500" id="Rectangle 3" o:spid="_x0000_s1026" style="position:absolute;margin-left:-11.85pt;margin-top:-18.35pt;width:483.5pt;height:6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" fillcolor="#a7bfde [1620]" strokecolor="#4579b8 [3044]">
                <v:fill color2="#e4ecf5 [500]" rotate="t" angle="180" colors="0 #a3c4ff;22938f #bfd5ff;1 #e5eeff" focus="100%" type="gradient"/>
                <v:shadow on="t" color="black" opacity="24903f" origin=",.5" offset="0,.55556mm"/>
                <v:textbox>
                  <w:txbxContent>
                    <w:p w14:paraId="35506B53" w14:textId="77777777" w:rsidR="00241E7F" w:rsidRDefault="00241E7F" w:rsidP="00EA0369">
                      <w:pPr>
                        <w:jc w:val="center"/>
                        <w:rPr>
                          <w:rFonts w:ascii="Calibri" w:hAnsi="Calibri"/>
                          <w:sz w:val="22"/>
                          <w:szCs w:val="22"/>
                        </w:rPr>
                      </w:pPr>
                    </w:p>
                    <w:p w14:paraId="4CF50E9A" w14:textId="51D00A9A" w:rsidR="00241E7F" w:rsidRDefault="00241E7F" w:rsidP="006520DD">
                      <w:pPr>
                        <w:rPr>
                          <w:rFonts w:ascii="Calibri" w:hAnsi="Calibri"/>
                          <w:sz w:val="22"/>
                          <w:szCs w:val="22"/>
                        </w:rPr>
                      </w:pPr>
                    </w:p>
                    <w:p w14:paraId="4BEC72DC" w14:textId="7D50F0E1" w:rsidR="00241E7F" w:rsidRDefault="00241E7F" w:rsidP="00EA0369">
                      <w:pPr>
                        <w:jc w:val="center"/>
                        <w:rPr>
                          <w:rFonts w:ascii="Calibri" w:hAnsi="Calibri"/>
                          <w:sz w:val="22"/>
                          <w:szCs w:val="22"/>
                        </w:rPr>
                      </w:pPr>
                    </w:p>
                    <w:p w14:paraId="2535E2D9" w14:textId="77777777" w:rsidR="00241E7F" w:rsidRDefault="00241E7F" w:rsidP="00EA0369">
                      <w:pPr>
                        <w:jc w:val="center"/>
                        <w:rPr>
                          <w:rFonts w:ascii="Calibri" w:hAnsi="Calibri"/>
                          <w:sz w:val="22"/>
                          <w:szCs w:val="22"/>
                        </w:rPr>
                      </w:pPr>
                    </w:p>
                    <w:p w14:paraId="77B6A810" w14:textId="60527BFD" w:rsidR="00241E7F" w:rsidRPr="00EA0369" w:rsidRDefault="00241E7F" w:rsidP="00EA0369">
                      <w:pPr>
                        <w:jc w:val="center"/>
                        <w:rPr>
                          <w:rFonts w:ascii="Calibri" w:hAnsi="Calibri"/>
                          <w:b/>
                          <w:color w:val="FF0000"/>
                          <w:sz w:val="40"/>
                          <w:szCs w:val="40"/>
                        </w:rPr>
                      </w:pPr>
                      <w:r w:rsidRPr="00EA0369">
                        <w:rPr>
                          <w:rFonts w:ascii="Calibri" w:hAnsi="Calibri"/>
                          <w:b/>
                          <w:color w:val="FF0000"/>
                          <w:sz w:val="40"/>
                          <w:szCs w:val="40"/>
                        </w:rPr>
                        <w:t>CAHIER DES CHARGES</w:t>
                      </w:r>
                    </w:p>
                    <w:p w14:paraId="2970E15E" w14:textId="77777777" w:rsidR="00241E7F" w:rsidRDefault="00241E7F" w:rsidP="00EA0369">
                      <w:pPr>
                        <w:jc w:val="center"/>
                        <w:rPr>
                          <w:rFonts w:ascii="Calibri" w:hAnsi="Calibri"/>
                          <w:sz w:val="22"/>
                          <w:szCs w:val="22"/>
                        </w:rPr>
                      </w:pPr>
                    </w:p>
                    <w:p w14:paraId="45562071" w14:textId="77777777" w:rsidR="00241E7F" w:rsidRDefault="00241E7F" w:rsidP="00EA0369">
                      <w:pPr>
                        <w:jc w:val="center"/>
                        <w:rPr>
                          <w:rFonts w:ascii="Calibri" w:hAnsi="Calibri"/>
                          <w:sz w:val="22"/>
                          <w:szCs w:val="22"/>
                        </w:rPr>
                      </w:pPr>
                    </w:p>
                    <w:p w14:paraId="068B4EA3" w14:textId="77777777" w:rsidR="00241E7F" w:rsidRDefault="00241E7F" w:rsidP="00EA0369">
                      <w:pPr>
                        <w:jc w:val="center"/>
                        <w:rPr>
                          <w:rFonts w:ascii="Calibri" w:hAnsi="Calibri"/>
                          <w:sz w:val="22"/>
                          <w:szCs w:val="22"/>
                        </w:rPr>
                      </w:pPr>
                    </w:p>
                    <w:p w14:paraId="03996931" w14:textId="77777777" w:rsidR="00241E7F" w:rsidRDefault="00241E7F" w:rsidP="00EA0369">
                      <w:pPr>
                        <w:jc w:val="center"/>
                        <w:rPr>
                          <w:rFonts w:ascii="Calibri" w:hAnsi="Calibri"/>
                          <w:sz w:val="22"/>
                          <w:szCs w:val="22"/>
                        </w:rPr>
                      </w:pPr>
                    </w:p>
                    <w:p w14:paraId="5F2005C5" w14:textId="3C9B7006" w:rsidR="00241E7F" w:rsidRPr="00EA0369" w:rsidRDefault="00241E7F" w:rsidP="00EA0369">
                      <w:pPr>
                        <w:jc w:val="center"/>
                        <w:rPr>
                          <w:sz w:val="40"/>
                          <w:szCs w:val="40"/>
                        </w:rPr>
                      </w:pPr>
                      <w:r w:rsidRPr="00EA0369">
                        <w:rPr>
                          <w:rFonts w:ascii="Calibri" w:hAnsi="Calibri"/>
                          <w:sz w:val="40"/>
                          <w:szCs w:val="40"/>
                        </w:rPr>
                        <w:t>Marché de Services relatif à la mise en place d’un accord-cadre pour des prestations de services traiteur au profit d’Expertise France au</w:t>
                      </w:r>
                      <w:ins w:id="2" w:author="Hébert LANMATCHION" w:date="2025-12-12T09:01:00Z">
                        <w:r w:rsidR="00C14AD8">
                          <w:rPr>
                            <w:rFonts w:ascii="Calibri" w:hAnsi="Calibri"/>
                            <w:sz w:val="40"/>
                            <w:szCs w:val="40"/>
                          </w:rPr>
                          <w:t xml:space="preserve"> Togo</w:t>
                        </w:r>
                      </w:ins>
                      <w:del w:id="3" w:author="Hébert LANMATCHION" w:date="2025-12-12T09:01:00Z">
                        <w:r w:rsidRPr="00EA0369" w:rsidDel="00C14AD8">
                          <w:rPr>
                            <w:rFonts w:ascii="Calibri" w:hAnsi="Calibri"/>
                            <w:sz w:val="40"/>
                            <w:szCs w:val="40"/>
                          </w:rPr>
                          <w:delText xml:space="preserve"> Bénin</w:delText>
                        </w:r>
                      </w:del>
                    </w:p>
                  </w:txbxContent>
                </v:textbox>
              </v:rect>
            </w:pict>
          </mc:Fallback>
        </mc:AlternateContent>
      </w:r>
    </w:p>
    <w:p w14:paraId="08460B4C" w14:textId="14E7130A" w:rsidR="00EA0369" w:rsidRDefault="00EA0369" w:rsidP="00EF2003">
      <w:pPr>
        <w:tabs>
          <w:tab w:val="left" w:pos="1155"/>
          <w:tab w:val="center" w:pos="4536"/>
          <w:tab w:val="left" w:pos="6480"/>
        </w:tabs>
        <w:spacing w:before="120"/>
        <w:outlineLvl w:val="0"/>
        <w:rPr>
          <w:rFonts w:ascii="Calibri" w:hAnsi="Calibri"/>
          <w:b/>
          <w:bCs/>
          <w:sz w:val="32"/>
          <w:szCs w:val="32"/>
        </w:rPr>
      </w:pPr>
    </w:p>
    <w:p w14:paraId="4F4CF165" w14:textId="4C85AC78" w:rsidR="00EA0369" w:rsidRDefault="00EA0369" w:rsidP="00EF2003">
      <w:pPr>
        <w:tabs>
          <w:tab w:val="left" w:pos="1155"/>
          <w:tab w:val="center" w:pos="4536"/>
          <w:tab w:val="left" w:pos="6480"/>
        </w:tabs>
        <w:spacing w:before="120"/>
        <w:outlineLvl w:val="0"/>
        <w:rPr>
          <w:rFonts w:ascii="Calibri" w:hAnsi="Calibri"/>
          <w:b/>
          <w:bCs/>
          <w:sz w:val="32"/>
          <w:szCs w:val="32"/>
        </w:rPr>
      </w:pPr>
    </w:p>
    <w:p w14:paraId="6BD142FB" w14:textId="72515931" w:rsidR="00EA0369" w:rsidRDefault="00EA0369" w:rsidP="00EF2003">
      <w:pPr>
        <w:tabs>
          <w:tab w:val="left" w:pos="1155"/>
          <w:tab w:val="center" w:pos="4536"/>
          <w:tab w:val="left" w:pos="6480"/>
        </w:tabs>
        <w:spacing w:before="120"/>
        <w:outlineLvl w:val="0"/>
        <w:rPr>
          <w:rFonts w:ascii="Calibri" w:hAnsi="Calibri"/>
          <w:b/>
          <w:bCs/>
          <w:sz w:val="32"/>
          <w:szCs w:val="32"/>
        </w:rPr>
      </w:pPr>
    </w:p>
    <w:p w14:paraId="1CC214E4" w14:textId="7181F79E" w:rsidR="00EA0369" w:rsidRDefault="00EA0369" w:rsidP="00EF2003">
      <w:pPr>
        <w:tabs>
          <w:tab w:val="left" w:pos="1155"/>
          <w:tab w:val="center" w:pos="4536"/>
          <w:tab w:val="left" w:pos="6480"/>
        </w:tabs>
        <w:spacing w:before="120"/>
        <w:outlineLvl w:val="0"/>
        <w:rPr>
          <w:rFonts w:ascii="Calibri" w:hAnsi="Calibri"/>
          <w:b/>
          <w:bCs/>
          <w:sz w:val="32"/>
          <w:szCs w:val="32"/>
        </w:rPr>
      </w:pPr>
    </w:p>
    <w:p w14:paraId="0DB85B24" w14:textId="77777777" w:rsidR="00EA0369" w:rsidRDefault="00EA0369" w:rsidP="00EF2003">
      <w:pPr>
        <w:tabs>
          <w:tab w:val="left" w:pos="1155"/>
          <w:tab w:val="center" w:pos="4536"/>
          <w:tab w:val="left" w:pos="6480"/>
        </w:tabs>
        <w:spacing w:before="120"/>
        <w:outlineLvl w:val="0"/>
        <w:rPr>
          <w:rFonts w:ascii="Calibri" w:hAnsi="Calibri"/>
          <w:b/>
          <w:bCs/>
          <w:sz w:val="32"/>
          <w:szCs w:val="32"/>
        </w:rPr>
      </w:pPr>
    </w:p>
    <w:p w14:paraId="1CF1096D" w14:textId="77777777" w:rsidR="00EA0369" w:rsidRDefault="00EA0369" w:rsidP="00EF2003">
      <w:pPr>
        <w:tabs>
          <w:tab w:val="left" w:pos="1155"/>
          <w:tab w:val="center" w:pos="4536"/>
          <w:tab w:val="left" w:pos="6480"/>
        </w:tabs>
        <w:spacing w:before="120"/>
        <w:outlineLvl w:val="0"/>
        <w:rPr>
          <w:rFonts w:ascii="Calibri" w:hAnsi="Calibri"/>
          <w:b/>
          <w:bCs/>
          <w:sz w:val="32"/>
          <w:szCs w:val="32"/>
        </w:rPr>
      </w:pPr>
    </w:p>
    <w:p w14:paraId="22A0C284" w14:textId="77777777" w:rsidR="00EA0369" w:rsidRDefault="00EA0369" w:rsidP="00EF2003">
      <w:pPr>
        <w:tabs>
          <w:tab w:val="left" w:pos="1155"/>
          <w:tab w:val="center" w:pos="4536"/>
          <w:tab w:val="left" w:pos="6480"/>
        </w:tabs>
        <w:spacing w:before="120"/>
        <w:outlineLvl w:val="0"/>
        <w:rPr>
          <w:rFonts w:ascii="Calibri" w:hAnsi="Calibri"/>
          <w:b/>
          <w:bCs/>
          <w:sz w:val="32"/>
          <w:szCs w:val="32"/>
        </w:rPr>
      </w:pPr>
    </w:p>
    <w:p w14:paraId="0B27C3D2" w14:textId="77777777" w:rsidR="00EA0369" w:rsidRDefault="00EA0369" w:rsidP="00EF2003">
      <w:pPr>
        <w:tabs>
          <w:tab w:val="left" w:pos="1155"/>
          <w:tab w:val="center" w:pos="4536"/>
          <w:tab w:val="left" w:pos="6480"/>
        </w:tabs>
        <w:spacing w:before="120"/>
        <w:outlineLvl w:val="0"/>
        <w:rPr>
          <w:rFonts w:ascii="Calibri" w:hAnsi="Calibri"/>
          <w:b/>
          <w:bCs/>
          <w:sz w:val="32"/>
          <w:szCs w:val="32"/>
        </w:rPr>
      </w:pPr>
    </w:p>
    <w:p w14:paraId="4F5E28C4" w14:textId="77777777" w:rsidR="00EA0369" w:rsidRDefault="00EA0369" w:rsidP="00EF2003">
      <w:pPr>
        <w:tabs>
          <w:tab w:val="left" w:pos="1155"/>
          <w:tab w:val="center" w:pos="4536"/>
          <w:tab w:val="left" w:pos="6480"/>
        </w:tabs>
        <w:spacing w:before="120"/>
        <w:outlineLvl w:val="0"/>
        <w:rPr>
          <w:rFonts w:ascii="Calibri" w:hAnsi="Calibri"/>
          <w:b/>
          <w:bCs/>
          <w:sz w:val="32"/>
          <w:szCs w:val="32"/>
        </w:rPr>
      </w:pPr>
    </w:p>
    <w:p w14:paraId="12E044A4" w14:textId="77777777" w:rsidR="00EA0369" w:rsidRDefault="00EA0369" w:rsidP="00EF2003">
      <w:pPr>
        <w:tabs>
          <w:tab w:val="left" w:pos="1155"/>
          <w:tab w:val="center" w:pos="4536"/>
          <w:tab w:val="left" w:pos="6480"/>
        </w:tabs>
        <w:spacing w:before="120"/>
        <w:outlineLvl w:val="0"/>
        <w:rPr>
          <w:rFonts w:ascii="Calibri" w:hAnsi="Calibri"/>
          <w:b/>
          <w:bCs/>
          <w:sz w:val="32"/>
          <w:szCs w:val="32"/>
        </w:rPr>
      </w:pPr>
    </w:p>
    <w:p w14:paraId="7A5098B8" w14:textId="77777777" w:rsidR="00EA0369" w:rsidRDefault="00EA0369" w:rsidP="00EF2003">
      <w:pPr>
        <w:tabs>
          <w:tab w:val="left" w:pos="1155"/>
          <w:tab w:val="center" w:pos="4536"/>
          <w:tab w:val="left" w:pos="6480"/>
        </w:tabs>
        <w:spacing w:before="120"/>
        <w:outlineLvl w:val="0"/>
        <w:rPr>
          <w:rFonts w:ascii="Calibri" w:hAnsi="Calibri"/>
          <w:b/>
          <w:bCs/>
          <w:sz w:val="32"/>
          <w:szCs w:val="32"/>
        </w:rPr>
      </w:pPr>
    </w:p>
    <w:p w14:paraId="62C3D353" w14:textId="77777777" w:rsidR="00EA0369" w:rsidRDefault="00EA0369" w:rsidP="00EF2003">
      <w:pPr>
        <w:tabs>
          <w:tab w:val="left" w:pos="1155"/>
          <w:tab w:val="center" w:pos="4536"/>
          <w:tab w:val="left" w:pos="6480"/>
        </w:tabs>
        <w:spacing w:before="120"/>
        <w:outlineLvl w:val="0"/>
        <w:rPr>
          <w:rFonts w:ascii="Calibri" w:hAnsi="Calibri"/>
          <w:b/>
          <w:bCs/>
          <w:sz w:val="32"/>
          <w:szCs w:val="32"/>
        </w:rPr>
      </w:pPr>
    </w:p>
    <w:p w14:paraId="346BC24C" w14:textId="77777777" w:rsidR="00EA0369" w:rsidRDefault="00EA0369" w:rsidP="00EF2003">
      <w:pPr>
        <w:tabs>
          <w:tab w:val="left" w:pos="1155"/>
          <w:tab w:val="center" w:pos="4536"/>
          <w:tab w:val="left" w:pos="6480"/>
        </w:tabs>
        <w:spacing w:before="120"/>
        <w:outlineLvl w:val="0"/>
        <w:rPr>
          <w:rFonts w:ascii="Calibri" w:hAnsi="Calibri"/>
          <w:b/>
          <w:bCs/>
          <w:sz w:val="32"/>
          <w:szCs w:val="32"/>
        </w:rPr>
      </w:pPr>
    </w:p>
    <w:p w14:paraId="1349D4A1" w14:textId="77777777" w:rsidR="00EA0369" w:rsidRDefault="00EA0369" w:rsidP="00EF2003">
      <w:pPr>
        <w:tabs>
          <w:tab w:val="left" w:pos="1155"/>
          <w:tab w:val="center" w:pos="4536"/>
          <w:tab w:val="left" w:pos="6480"/>
        </w:tabs>
        <w:spacing w:before="120"/>
        <w:outlineLvl w:val="0"/>
        <w:rPr>
          <w:rFonts w:ascii="Calibri" w:hAnsi="Calibri"/>
          <w:b/>
          <w:bCs/>
          <w:sz w:val="32"/>
          <w:szCs w:val="32"/>
        </w:rPr>
      </w:pPr>
    </w:p>
    <w:p w14:paraId="0680FAFC" w14:textId="77777777" w:rsidR="00EA0369" w:rsidRDefault="00EA0369" w:rsidP="00EF2003">
      <w:pPr>
        <w:tabs>
          <w:tab w:val="left" w:pos="1155"/>
          <w:tab w:val="center" w:pos="4536"/>
          <w:tab w:val="left" w:pos="6480"/>
        </w:tabs>
        <w:spacing w:before="120"/>
        <w:outlineLvl w:val="0"/>
        <w:rPr>
          <w:rFonts w:ascii="Calibri" w:hAnsi="Calibri"/>
          <w:b/>
          <w:bCs/>
          <w:sz w:val="32"/>
          <w:szCs w:val="32"/>
        </w:rPr>
      </w:pPr>
    </w:p>
    <w:p w14:paraId="109D2137" w14:textId="77777777" w:rsidR="00EA0369" w:rsidRDefault="00EA0369" w:rsidP="00EF2003">
      <w:pPr>
        <w:tabs>
          <w:tab w:val="left" w:pos="1155"/>
          <w:tab w:val="center" w:pos="4536"/>
          <w:tab w:val="left" w:pos="6480"/>
        </w:tabs>
        <w:spacing w:before="120"/>
        <w:outlineLvl w:val="0"/>
        <w:rPr>
          <w:rFonts w:ascii="Calibri" w:hAnsi="Calibri"/>
          <w:b/>
          <w:bCs/>
          <w:sz w:val="32"/>
          <w:szCs w:val="32"/>
        </w:rPr>
      </w:pPr>
    </w:p>
    <w:p w14:paraId="2F805469" w14:textId="77777777" w:rsidR="00EA0369" w:rsidRDefault="00EA0369" w:rsidP="00EF2003">
      <w:pPr>
        <w:tabs>
          <w:tab w:val="left" w:pos="1155"/>
          <w:tab w:val="center" w:pos="4536"/>
          <w:tab w:val="left" w:pos="6480"/>
        </w:tabs>
        <w:spacing w:before="120"/>
        <w:outlineLvl w:val="0"/>
        <w:rPr>
          <w:rFonts w:ascii="Calibri" w:hAnsi="Calibri"/>
          <w:b/>
          <w:bCs/>
          <w:sz w:val="32"/>
          <w:szCs w:val="32"/>
        </w:rPr>
      </w:pPr>
    </w:p>
    <w:p w14:paraId="12436560" w14:textId="77777777" w:rsidR="00EA0369" w:rsidRDefault="00EA0369" w:rsidP="00EF2003">
      <w:pPr>
        <w:tabs>
          <w:tab w:val="left" w:pos="1155"/>
          <w:tab w:val="center" w:pos="4536"/>
          <w:tab w:val="left" w:pos="6480"/>
        </w:tabs>
        <w:spacing w:before="120"/>
        <w:outlineLvl w:val="0"/>
        <w:rPr>
          <w:rFonts w:ascii="Calibri" w:hAnsi="Calibri"/>
          <w:b/>
          <w:bCs/>
          <w:sz w:val="32"/>
          <w:szCs w:val="32"/>
        </w:rPr>
      </w:pPr>
    </w:p>
    <w:p w14:paraId="595F7FE4" w14:textId="77777777" w:rsidR="00EA0369" w:rsidRDefault="00EA0369" w:rsidP="00EF2003">
      <w:pPr>
        <w:tabs>
          <w:tab w:val="left" w:pos="1155"/>
          <w:tab w:val="center" w:pos="4536"/>
          <w:tab w:val="left" w:pos="6480"/>
        </w:tabs>
        <w:spacing w:before="120"/>
        <w:outlineLvl w:val="0"/>
        <w:rPr>
          <w:rFonts w:ascii="Calibri" w:hAnsi="Calibri"/>
          <w:b/>
          <w:bCs/>
          <w:sz w:val="32"/>
          <w:szCs w:val="32"/>
        </w:rPr>
      </w:pPr>
    </w:p>
    <w:p w14:paraId="63DDAB7A" w14:textId="77777777" w:rsidR="00EA0369" w:rsidRDefault="00EA0369" w:rsidP="00EF2003">
      <w:pPr>
        <w:tabs>
          <w:tab w:val="left" w:pos="1155"/>
          <w:tab w:val="center" w:pos="4536"/>
          <w:tab w:val="left" w:pos="6480"/>
        </w:tabs>
        <w:spacing w:before="120"/>
        <w:outlineLvl w:val="0"/>
        <w:rPr>
          <w:rFonts w:ascii="Calibri" w:hAnsi="Calibri"/>
          <w:b/>
          <w:bCs/>
          <w:sz w:val="32"/>
          <w:szCs w:val="32"/>
        </w:rPr>
      </w:pPr>
    </w:p>
    <w:p w14:paraId="764B09CE" w14:textId="77777777" w:rsidR="00EA0369" w:rsidRDefault="00EA0369" w:rsidP="00EF2003">
      <w:pPr>
        <w:tabs>
          <w:tab w:val="left" w:pos="1155"/>
          <w:tab w:val="center" w:pos="4536"/>
          <w:tab w:val="left" w:pos="6480"/>
        </w:tabs>
        <w:spacing w:before="120"/>
        <w:outlineLvl w:val="0"/>
        <w:rPr>
          <w:rFonts w:ascii="Calibri" w:hAnsi="Calibri"/>
          <w:b/>
          <w:bCs/>
          <w:sz w:val="32"/>
          <w:szCs w:val="32"/>
        </w:rPr>
      </w:pPr>
    </w:p>
    <w:p w14:paraId="7309D4B8" w14:textId="77777777" w:rsidR="00EA0369" w:rsidRDefault="00EA0369" w:rsidP="00EF2003">
      <w:pPr>
        <w:tabs>
          <w:tab w:val="left" w:pos="1155"/>
          <w:tab w:val="center" w:pos="4536"/>
          <w:tab w:val="left" w:pos="6480"/>
        </w:tabs>
        <w:spacing w:before="120"/>
        <w:outlineLvl w:val="0"/>
        <w:rPr>
          <w:rFonts w:ascii="Calibri" w:hAnsi="Calibri"/>
          <w:b/>
          <w:bCs/>
          <w:sz w:val="32"/>
          <w:szCs w:val="32"/>
        </w:rPr>
      </w:pPr>
    </w:p>
    <w:p w14:paraId="7F1372C9" w14:textId="77777777" w:rsidR="00EA0369" w:rsidRDefault="00EA0369" w:rsidP="00EF2003">
      <w:pPr>
        <w:tabs>
          <w:tab w:val="left" w:pos="1155"/>
          <w:tab w:val="center" w:pos="4536"/>
          <w:tab w:val="left" w:pos="6480"/>
        </w:tabs>
        <w:spacing w:before="120"/>
        <w:outlineLvl w:val="0"/>
        <w:rPr>
          <w:rFonts w:ascii="Calibri" w:hAnsi="Calibri"/>
          <w:b/>
          <w:bCs/>
          <w:sz w:val="32"/>
          <w:szCs w:val="32"/>
        </w:rPr>
      </w:pPr>
    </w:p>
    <w:p w14:paraId="756A3F7D" w14:textId="49AAA280" w:rsidR="00EA0369" w:rsidRDefault="00EA0369" w:rsidP="00EF2003">
      <w:pPr>
        <w:tabs>
          <w:tab w:val="left" w:pos="1155"/>
          <w:tab w:val="center" w:pos="4536"/>
          <w:tab w:val="left" w:pos="6480"/>
        </w:tabs>
        <w:spacing w:before="120"/>
        <w:outlineLvl w:val="0"/>
        <w:rPr>
          <w:rFonts w:ascii="Calibri" w:hAnsi="Calibri"/>
          <w:b/>
          <w:bCs/>
          <w:sz w:val="32"/>
          <w:szCs w:val="32"/>
        </w:rPr>
      </w:pPr>
    </w:p>
    <w:p w14:paraId="3228D8C0" w14:textId="4A64172E" w:rsidR="00EA0369" w:rsidRPr="00EA0369" w:rsidRDefault="00EA0369" w:rsidP="00EA0369">
      <w:pPr>
        <w:tabs>
          <w:tab w:val="left" w:pos="2490"/>
        </w:tabs>
        <w:rPr>
          <w:rFonts w:ascii="Calibri" w:hAnsi="Calibri"/>
          <w:sz w:val="32"/>
          <w:szCs w:val="32"/>
        </w:rPr>
      </w:pPr>
      <w:r>
        <w:rPr>
          <w:rFonts w:ascii="Calibri" w:hAnsi="Calibri"/>
          <w:sz w:val="32"/>
          <w:szCs w:val="32"/>
        </w:rPr>
        <w:tab/>
      </w:r>
    </w:p>
    <w:p w14:paraId="63EAD029" w14:textId="61F454E8" w:rsidR="00C85939" w:rsidRDefault="00EF2003" w:rsidP="00EF2003">
      <w:pPr>
        <w:tabs>
          <w:tab w:val="left" w:pos="1155"/>
          <w:tab w:val="center" w:pos="4536"/>
          <w:tab w:val="left" w:pos="6480"/>
        </w:tabs>
        <w:spacing w:before="120"/>
        <w:outlineLvl w:val="0"/>
        <w:rPr>
          <w:rFonts w:ascii="Calibri" w:hAnsi="Calibri"/>
          <w:b/>
          <w:bCs/>
          <w:sz w:val="28"/>
          <w:szCs w:val="28"/>
        </w:rPr>
      </w:pPr>
      <w:r>
        <w:rPr>
          <w:rFonts w:ascii="Calibri" w:hAnsi="Calibri"/>
          <w:b/>
          <w:bCs/>
          <w:sz w:val="32"/>
          <w:szCs w:val="32"/>
        </w:rPr>
        <w:lastRenderedPageBreak/>
        <w:tab/>
      </w:r>
      <w:r>
        <w:rPr>
          <w:rFonts w:ascii="Calibri" w:hAnsi="Calibri"/>
          <w:b/>
          <w:bCs/>
          <w:sz w:val="32"/>
          <w:szCs w:val="32"/>
        </w:rPr>
        <w:tab/>
      </w:r>
      <w:r w:rsidR="000942EE">
        <w:rPr>
          <w:rFonts w:ascii="Calibri" w:hAnsi="Calibri"/>
          <w:b/>
          <w:bCs/>
          <w:sz w:val="32"/>
          <w:szCs w:val="32"/>
        </w:rPr>
        <w:t>CAHIER DES CHARGES</w:t>
      </w:r>
    </w:p>
    <w:p w14:paraId="466ABD86" w14:textId="77777777" w:rsidR="007F1763" w:rsidRDefault="007F1763" w:rsidP="00CE2850">
      <w:pPr>
        <w:spacing w:before="60"/>
        <w:jc w:val="both"/>
        <w:outlineLvl w:val="0"/>
        <w:rPr>
          <w:rFonts w:ascii="Calibri" w:hAnsi="Calibri"/>
          <w:sz w:val="22"/>
          <w:szCs w:val="22"/>
        </w:rPr>
      </w:pPr>
    </w:p>
    <w:p w14:paraId="07F58E75" w14:textId="2FE458E6" w:rsidR="007F1763" w:rsidRPr="0038159C" w:rsidRDefault="007F1763" w:rsidP="004D4A29">
      <w:pPr>
        <w:pStyle w:val="Paragraphedeliste"/>
        <w:numPr>
          <w:ilvl w:val="0"/>
          <w:numId w:val="3"/>
        </w:numPr>
        <w:shd w:val="clear" w:color="auto" w:fill="548DD4" w:themeFill="text2" w:themeFillTint="99"/>
        <w:rPr>
          <w:rFonts w:ascii="Calibri" w:eastAsia="Arial Unicode MS" w:hAnsi="Calibri" w:cs="Arial Unicode MS"/>
          <w:b/>
          <w:color w:val="FFFFFF" w:themeColor="background1"/>
          <w:sz w:val="22"/>
          <w:szCs w:val="22"/>
          <w:lang w:eastAsia="en-US"/>
        </w:rPr>
      </w:pPr>
      <w:r w:rsidRPr="0038159C">
        <w:rPr>
          <w:rFonts w:ascii="Calibri" w:eastAsia="Arial Unicode MS" w:hAnsi="Calibri" w:cs="Arial Unicode MS"/>
          <w:b/>
          <w:color w:val="FFFFFF" w:themeColor="background1"/>
          <w:sz w:val="22"/>
          <w:szCs w:val="22"/>
          <w:lang w:eastAsia="en-US"/>
        </w:rPr>
        <w:t>Informations générales</w:t>
      </w:r>
    </w:p>
    <w:p w14:paraId="7266CAA2" w14:textId="77777777" w:rsidR="007F1763" w:rsidRDefault="007F1763" w:rsidP="00CE2850">
      <w:pPr>
        <w:spacing w:before="60"/>
        <w:jc w:val="both"/>
        <w:outlineLvl w:val="0"/>
        <w:rPr>
          <w:rFonts w:ascii="Calibri" w:hAnsi="Calibr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Change w:id="2">
          <w:tblGrid>
            <w:gridCol w:w="2903"/>
            <w:gridCol w:w="6169"/>
          </w:tblGrid>
        </w:tblGridChange>
      </w:tblGrid>
      <w:tr w:rsidR="00EC3375" w14:paraId="78E5B9B4" w14:textId="77777777" w:rsidTr="001E5EB8">
        <w:trPr>
          <w:trHeight w:val="652"/>
        </w:trPr>
        <w:tc>
          <w:tcPr>
            <w:tcW w:w="2903" w:type="dxa"/>
            <w:tcBorders>
              <w:top w:val="single" w:sz="4" w:space="0" w:color="auto"/>
              <w:bottom w:val="dashSmallGap" w:sz="4" w:space="0" w:color="auto"/>
              <w:right w:val="single" w:sz="2" w:space="0" w:color="000000"/>
            </w:tcBorders>
            <w:shd w:val="clear" w:color="auto" w:fill="E6E6E6"/>
          </w:tcPr>
          <w:p w14:paraId="6C78A887" w14:textId="58BB4232" w:rsidR="00EC3375" w:rsidRDefault="00432723" w:rsidP="001E5EB8">
            <w:pPr>
              <w:spacing w:before="60"/>
              <w:outlineLvl w:val="0"/>
              <w:rPr>
                <w:rFonts w:ascii="Calibri" w:hAnsi="Calibri"/>
                <w:sz w:val="22"/>
                <w:szCs w:val="22"/>
              </w:rPr>
            </w:pPr>
            <w:r>
              <w:rPr>
                <w:rFonts w:ascii="Calibri" w:hAnsi="Calibri"/>
                <w:sz w:val="22"/>
                <w:szCs w:val="22"/>
              </w:rPr>
              <w:t>Intitulé du marché</w:t>
            </w:r>
          </w:p>
        </w:tc>
        <w:tc>
          <w:tcPr>
            <w:tcW w:w="6169" w:type="dxa"/>
            <w:tcBorders>
              <w:top w:val="single" w:sz="4" w:space="0" w:color="auto"/>
              <w:left w:val="single" w:sz="2" w:space="0" w:color="000000"/>
              <w:bottom w:val="dashSmallGap" w:sz="4" w:space="0" w:color="auto"/>
            </w:tcBorders>
          </w:tcPr>
          <w:p w14:paraId="6BE630A9" w14:textId="14249E04" w:rsidR="00EC3375" w:rsidRPr="00A14686" w:rsidRDefault="00432723">
            <w:pPr>
              <w:spacing w:before="60"/>
              <w:jc w:val="both"/>
              <w:outlineLvl w:val="0"/>
              <w:rPr>
                <w:rFonts w:ascii="Calibri" w:hAnsi="Calibri"/>
                <w:sz w:val="22"/>
                <w:szCs w:val="22"/>
              </w:rPr>
              <w:pPrChange w:id="3" w:author="Hébert LANMATCHION" w:date="2025-10-29T16:37:00Z">
                <w:pPr>
                  <w:spacing w:before="60"/>
                  <w:outlineLvl w:val="0"/>
                </w:pPr>
              </w:pPrChange>
            </w:pPr>
            <w:r w:rsidRPr="00432723">
              <w:rPr>
                <w:rFonts w:ascii="Calibri" w:hAnsi="Calibri"/>
                <w:sz w:val="22"/>
                <w:szCs w:val="22"/>
              </w:rPr>
              <w:t xml:space="preserve">Marché de Services relatif à </w:t>
            </w:r>
            <w:r w:rsidR="0092355B">
              <w:rPr>
                <w:rFonts w:ascii="Calibri" w:hAnsi="Calibri"/>
                <w:sz w:val="22"/>
                <w:szCs w:val="22"/>
              </w:rPr>
              <w:t xml:space="preserve">la </w:t>
            </w:r>
            <w:r w:rsidRPr="00432723">
              <w:rPr>
                <w:rFonts w:ascii="Calibri" w:hAnsi="Calibri"/>
                <w:sz w:val="22"/>
                <w:szCs w:val="22"/>
              </w:rPr>
              <w:t xml:space="preserve">mise en place d’un accord-cadre pour des prestations de services </w:t>
            </w:r>
            <w:r w:rsidR="007D379A">
              <w:rPr>
                <w:rFonts w:ascii="Calibri" w:hAnsi="Calibri"/>
                <w:sz w:val="22"/>
                <w:szCs w:val="22"/>
              </w:rPr>
              <w:t>traiteur</w:t>
            </w:r>
            <w:r w:rsidRPr="00432723">
              <w:rPr>
                <w:rFonts w:ascii="Calibri" w:hAnsi="Calibri"/>
                <w:sz w:val="22"/>
                <w:szCs w:val="22"/>
              </w:rPr>
              <w:t xml:space="preserve"> au profit</w:t>
            </w:r>
            <w:r>
              <w:rPr>
                <w:rFonts w:ascii="Calibri" w:hAnsi="Calibri"/>
                <w:sz w:val="22"/>
                <w:szCs w:val="22"/>
              </w:rPr>
              <w:t xml:space="preserve"> d’Expertise France au Bénin</w:t>
            </w:r>
          </w:p>
        </w:tc>
      </w:tr>
      <w:tr w:rsidR="00EC3375" w14:paraId="44A8582A" w14:textId="77777777" w:rsidTr="000F0F84">
        <w:tblPrEx>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ExChange w:id="4" w:author="Hébert LANMATCHION" w:date="2025-10-29T16:55:00Z">
            <w:tblPrEx>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Ex>
          </w:tblPrExChange>
        </w:tblPrEx>
        <w:trPr>
          <w:trHeight w:val="315"/>
          <w:trPrChange w:id="5" w:author="Hébert LANMATCHION" w:date="2025-10-29T16:55:00Z">
            <w:trPr>
              <w:trHeight w:val="315"/>
            </w:trPr>
          </w:trPrChange>
        </w:trPr>
        <w:tc>
          <w:tcPr>
            <w:tcW w:w="2903" w:type="dxa"/>
            <w:tcBorders>
              <w:top w:val="dashSmallGap" w:sz="4" w:space="0" w:color="auto"/>
              <w:bottom w:val="dashSmallGap" w:sz="4" w:space="0" w:color="auto"/>
              <w:right w:val="single" w:sz="2" w:space="0" w:color="000000"/>
            </w:tcBorders>
            <w:shd w:val="clear" w:color="auto" w:fill="E6E6E6"/>
            <w:tcPrChange w:id="6" w:author="Hébert LANMATCHION" w:date="2025-10-29T16:55:00Z">
              <w:tcPr>
                <w:tcW w:w="2903" w:type="dxa"/>
                <w:tcBorders>
                  <w:top w:val="dashSmallGap" w:sz="4" w:space="0" w:color="auto"/>
                  <w:bottom w:val="dashSmallGap" w:sz="4" w:space="0" w:color="auto"/>
                  <w:right w:val="single" w:sz="2" w:space="0" w:color="000000"/>
                </w:tcBorders>
                <w:shd w:val="clear" w:color="auto" w:fill="E6E6E6"/>
              </w:tcPr>
            </w:tcPrChange>
          </w:tcPr>
          <w:p w14:paraId="0FA3E994" w14:textId="77777777" w:rsidR="00EC3375" w:rsidRDefault="00EC3375" w:rsidP="001E5EB8">
            <w:pPr>
              <w:spacing w:before="60"/>
              <w:outlineLvl w:val="0"/>
              <w:rPr>
                <w:rFonts w:ascii="Calibri" w:hAnsi="Calibri"/>
                <w:sz w:val="22"/>
                <w:szCs w:val="22"/>
              </w:rPr>
            </w:pPr>
            <w:r>
              <w:rPr>
                <w:rFonts w:ascii="Calibri" w:hAnsi="Calibri"/>
                <w:sz w:val="22"/>
                <w:szCs w:val="22"/>
              </w:rPr>
              <w:t>Bénéficiaire(s)</w:t>
            </w:r>
          </w:p>
        </w:tc>
        <w:tc>
          <w:tcPr>
            <w:tcW w:w="6169" w:type="dxa"/>
            <w:tcBorders>
              <w:top w:val="dashSmallGap" w:sz="4" w:space="0" w:color="auto"/>
              <w:left w:val="single" w:sz="2" w:space="0" w:color="000000"/>
              <w:bottom w:val="dashSmallGap" w:sz="4" w:space="0" w:color="auto"/>
            </w:tcBorders>
            <w:shd w:val="clear" w:color="auto" w:fill="auto"/>
            <w:vAlign w:val="center"/>
            <w:tcPrChange w:id="7" w:author="Hébert LANMATCHION" w:date="2025-10-29T16:55:00Z">
              <w:tcPr>
                <w:tcW w:w="6169" w:type="dxa"/>
                <w:tcBorders>
                  <w:top w:val="dashSmallGap" w:sz="4" w:space="0" w:color="auto"/>
                  <w:left w:val="single" w:sz="2" w:space="0" w:color="000000"/>
                  <w:bottom w:val="dashSmallGap" w:sz="4" w:space="0" w:color="auto"/>
                </w:tcBorders>
                <w:shd w:val="clear" w:color="auto" w:fill="auto"/>
              </w:tcPr>
            </w:tcPrChange>
          </w:tcPr>
          <w:p w14:paraId="7AC32F90" w14:textId="46CEA70B" w:rsidR="00432723" w:rsidRPr="00A14686" w:rsidDel="00CC7F04" w:rsidRDefault="00704D1D">
            <w:pPr>
              <w:spacing w:before="60"/>
              <w:outlineLvl w:val="0"/>
              <w:rPr>
                <w:del w:id="8" w:author="Hébert LANMATCHION" w:date="2025-10-29T16:37:00Z"/>
                <w:rFonts w:ascii="Calibri" w:hAnsi="Calibri"/>
                <w:sz w:val="22"/>
                <w:szCs w:val="22"/>
              </w:rPr>
              <w:pPrChange w:id="9" w:author="Hébert LANMATCHION" w:date="2025-10-29T16:55:00Z">
                <w:pPr>
                  <w:spacing w:before="60"/>
                  <w:jc w:val="center"/>
                  <w:outlineLvl w:val="0"/>
                </w:pPr>
              </w:pPrChange>
            </w:pPr>
            <w:r>
              <w:rPr>
                <w:rFonts w:ascii="Calibri" w:hAnsi="Calibri"/>
                <w:sz w:val="22"/>
                <w:szCs w:val="22"/>
              </w:rPr>
              <w:t>Expertise France</w:t>
            </w:r>
          </w:p>
          <w:p w14:paraId="1E447E27" w14:textId="1AA4C197" w:rsidR="00EC3375" w:rsidRPr="00A14686" w:rsidRDefault="00EC3375">
            <w:pPr>
              <w:spacing w:before="60"/>
              <w:outlineLvl w:val="0"/>
              <w:rPr>
                <w:rFonts w:ascii="Calibri" w:hAnsi="Calibri"/>
                <w:sz w:val="22"/>
                <w:szCs w:val="22"/>
              </w:rPr>
              <w:pPrChange w:id="10" w:author="Hébert LANMATCHION" w:date="2025-10-29T16:55:00Z">
                <w:pPr>
                  <w:spacing w:before="60"/>
                  <w:jc w:val="center"/>
                  <w:outlineLvl w:val="0"/>
                </w:pPr>
              </w:pPrChange>
            </w:pPr>
          </w:p>
        </w:tc>
      </w:tr>
      <w:tr w:rsidR="00EC3375" w14:paraId="532DFD76" w14:textId="77777777" w:rsidTr="000F0F84">
        <w:tblPrEx>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ExChange w:id="11" w:author="Hébert LANMATCHION" w:date="2025-10-29T16:55:00Z">
            <w:tblPrEx>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Ex>
          </w:tblPrExChange>
        </w:tblPrEx>
        <w:trPr>
          <w:trHeight w:val="330"/>
          <w:trPrChange w:id="12" w:author="Hébert LANMATCHION" w:date="2025-10-29T16:55:00Z">
            <w:trPr>
              <w:trHeight w:val="330"/>
            </w:trPr>
          </w:trPrChange>
        </w:trPr>
        <w:tc>
          <w:tcPr>
            <w:tcW w:w="2903" w:type="dxa"/>
            <w:tcBorders>
              <w:top w:val="dashSmallGap" w:sz="4" w:space="0" w:color="auto"/>
              <w:bottom w:val="dashSmallGap" w:sz="4" w:space="0" w:color="auto"/>
              <w:right w:val="single" w:sz="2" w:space="0" w:color="000000"/>
            </w:tcBorders>
            <w:shd w:val="clear" w:color="auto" w:fill="E6E6E6"/>
            <w:tcPrChange w:id="13" w:author="Hébert LANMATCHION" w:date="2025-10-29T16:55:00Z">
              <w:tcPr>
                <w:tcW w:w="2903" w:type="dxa"/>
                <w:tcBorders>
                  <w:top w:val="dashSmallGap" w:sz="4" w:space="0" w:color="auto"/>
                  <w:bottom w:val="dashSmallGap" w:sz="4" w:space="0" w:color="auto"/>
                  <w:right w:val="single" w:sz="2" w:space="0" w:color="000000"/>
                </w:tcBorders>
                <w:shd w:val="clear" w:color="auto" w:fill="E6E6E6"/>
              </w:tcPr>
            </w:tcPrChange>
          </w:tcPr>
          <w:p w14:paraId="094B0D5E" w14:textId="77777777" w:rsidR="00EC3375" w:rsidRDefault="00EC3375" w:rsidP="001E5EB8">
            <w:pPr>
              <w:spacing w:before="60"/>
              <w:outlineLvl w:val="0"/>
              <w:rPr>
                <w:rFonts w:ascii="Calibri" w:hAnsi="Calibri"/>
                <w:sz w:val="22"/>
                <w:szCs w:val="22"/>
              </w:rPr>
            </w:pPr>
            <w:r>
              <w:rPr>
                <w:rFonts w:ascii="Calibri" w:hAnsi="Calibri"/>
                <w:sz w:val="22"/>
                <w:szCs w:val="22"/>
              </w:rPr>
              <w:t>Pays</w:t>
            </w:r>
          </w:p>
        </w:tc>
        <w:tc>
          <w:tcPr>
            <w:tcW w:w="6169" w:type="dxa"/>
            <w:tcBorders>
              <w:top w:val="dashSmallGap" w:sz="4" w:space="0" w:color="auto"/>
              <w:left w:val="single" w:sz="2" w:space="0" w:color="000000"/>
              <w:bottom w:val="dashSmallGap" w:sz="4" w:space="0" w:color="auto"/>
            </w:tcBorders>
            <w:shd w:val="clear" w:color="auto" w:fill="auto"/>
            <w:vAlign w:val="center"/>
            <w:tcPrChange w:id="14" w:author="Hébert LANMATCHION" w:date="2025-10-29T16:55:00Z">
              <w:tcPr>
                <w:tcW w:w="6169" w:type="dxa"/>
                <w:tcBorders>
                  <w:top w:val="dashSmallGap" w:sz="4" w:space="0" w:color="auto"/>
                  <w:left w:val="single" w:sz="2" w:space="0" w:color="000000"/>
                  <w:bottom w:val="dashSmallGap" w:sz="4" w:space="0" w:color="auto"/>
                </w:tcBorders>
                <w:shd w:val="clear" w:color="auto" w:fill="auto"/>
                <w:vAlign w:val="bottom"/>
              </w:tcPr>
            </w:tcPrChange>
          </w:tcPr>
          <w:p w14:paraId="1F4C74EA" w14:textId="7CEC610C" w:rsidR="00EC3375" w:rsidRPr="00F7782D" w:rsidRDefault="006520DD">
            <w:pPr>
              <w:pPrChange w:id="15" w:author="Hébert LANMATCHION" w:date="2025-10-29T16:55:00Z">
                <w:pPr>
                  <w:jc w:val="center"/>
                </w:pPr>
              </w:pPrChange>
            </w:pPr>
            <w:r>
              <w:t>Togo</w:t>
            </w:r>
          </w:p>
        </w:tc>
      </w:tr>
      <w:tr w:rsidR="000972A8" w14:paraId="5FD02A78" w14:textId="77777777" w:rsidTr="001E5EB8">
        <w:trPr>
          <w:trHeight w:val="330"/>
        </w:trPr>
        <w:tc>
          <w:tcPr>
            <w:tcW w:w="2903" w:type="dxa"/>
            <w:tcBorders>
              <w:top w:val="dashSmallGap" w:sz="4" w:space="0" w:color="auto"/>
              <w:bottom w:val="dashSmallGap" w:sz="4" w:space="0" w:color="auto"/>
              <w:right w:val="single" w:sz="2" w:space="0" w:color="000000"/>
            </w:tcBorders>
            <w:shd w:val="clear" w:color="auto" w:fill="E6E6E6"/>
          </w:tcPr>
          <w:p w14:paraId="247930CE" w14:textId="13D04367" w:rsidR="000972A8" w:rsidRDefault="00704D1D" w:rsidP="001E5EB8">
            <w:pPr>
              <w:spacing w:before="60"/>
              <w:outlineLvl w:val="0"/>
              <w:rPr>
                <w:rFonts w:ascii="Calibri" w:hAnsi="Calibri"/>
                <w:sz w:val="22"/>
                <w:szCs w:val="22"/>
              </w:rPr>
            </w:pPr>
            <w:r>
              <w:rPr>
                <w:rFonts w:ascii="Calibri" w:hAnsi="Calibri"/>
                <w:sz w:val="22"/>
                <w:szCs w:val="22"/>
              </w:rPr>
              <w:t>Durée totale d’exécution</w:t>
            </w:r>
          </w:p>
        </w:tc>
        <w:tc>
          <w:tcPr>
            <w:tcW w:w="6169" w:type="dxa"/>
            <w:tcBorders>
              <w:top w:val="dashSmallGap" w:sz="4" w:space="0" w:color="auto"/>
              <w:left w:val="single" w:sz="2" w:space="0" w:color="000000"/>
              <w:bottom w:val="dashSmallGap" w:sz="4" w:space="0" w:color="auto"/>
            </w:tcBorders>
          </w:tcPr>
          <w:p w14:paraId="585213D8" w14:textId="3BC15B36" w:rsidR="000972A8" w:rsidRDefault="00432723">
            <w:pPr>
              <w:spacing w:before="60"/>
              <w:outlineLvl w:val="0"/>
              <w:rPr>
                <w:rFonts w:ascii="Calibri" w:hAnsi="Calibri"/>
                <w:sz w:val="22"/>
                <w:szCs w:val="22"/>
              </w:rPr>
              <w:pPrChange w:id="16" w:author="Hébert LANMATCHION" w:date="2025-10-29T16:29:00Z">
                <w:pPr>
                  <w:spacing w:before="60"/>
                  <w:jc w:val="center"/>
                  <w:outlineLvl w:val="0"/>
                </w:pPr>
              </w:pPrChange>
            </w:pPr>
            <w:r>
              <w:rPr>
                <w:rFonts w:ascii="Calibri" w:hAnsi="Calibri"/>
                <w:sz w:val="22"/>
                <w:szCs w:val="22"/>
              </w:rPr>
              <w:t xml:space="preserve">2 ans </w:t>
            </w:r>
            <w:r w:rsidR="00A158F2" w:rsidRPr="00A158F2">
              <w:rPr>
                <w:rFonts w:ascii="Calibri" w:hAnsi="Calibri"/>
                <w:sz w:val="22"/>
                <w:szCs w:val="22"/>
              </w:rPr>
              <w:t xml:space="preserve"> à compter du jour suivant la réception de la notification</w:t>
            </w:r>
            <w:r w:rsidR="00A158F2">
              <w:rPr>
                <w:rFonts w:ascii="Calibri" w:hAnsi="Calibri"/>
                <w:sz w:val="22"/>
                <w:szCs w:val="22"/>
              </w:rPr>
              <w:t xml:space="preserve"> du contrat.</w:t>
            </w:r>
          </w:p>
        </w:tc>
      </w:tr>
    </w:tbl>
    <w:p w14:paraId="27AD96BC" w14:textId="7417A99C" w:rsidR="00D93EF7" w:rsidRDefault="00D93EF7" w:rsidP="00CE2850">
      <w:pPr>
        <w:spacing w:before="60"/>
        <w:jc w:val="both"/>
        <w:outlineLvl w:val="0"/>
        <w:rPr>
          <w:rFonts w:ascii="Calibri" w:hAnsi="Calibri"/>
          <w:sz w:val="22"/>
          <w:szCs w:val="22"/>
        </w:rPr>
      </w:pPr>
    </w:p>
    <w:p w14:paraId="5BDC986F" w14:textId="77777777" w:rsidR="00CB7AA1" w:rsidRDefault="00CB7AA1" w:rsidP="00CB7AA1">
      <w:pPr>
        <w:jc w:val="both"/>
        <w:rPr>
          <w:rFonts w:cs="Calibri"/>
        </w:rPr>
      </w:pPr>
    </w:p>
    <w:p w14:paraId="38D0CCF7" w14:textId="7A89C65A" w:rsidR="001D27F6" w:rsidRPr="0038159C" w:rsidRDefault="00985C89" w:rsidP="004D4A29">
      <w:pPr>
        <w:pStyle w:val="Paragraphedeliste"/>
        <w:numPr>
          <w:ilvl w:val="0"/>
          <w:numId w:val="2"/>
        </w:numPr>
        <w:shd w:val="clear" w:color="auto" w:fill="548DD4" w:themeFill="text2" w:themeFillTint="99"/>
        <w:rPr>
          <w:rFonts w:ascii="Calibri" w:eastAsia="Arial Unicode MS" w:hAnsi="Calibri" w:cs="Arial Unicode MS"/>
          <w:b/>
          <w:color w:val="FFFFFF" w:themeColor="background1"/>
          <w:sz w:val="22"/>
          <w:szCs w:val="22"/>
          <w:lang w:eastAsia="en-US"/>
        </w:rPr>
      </w:pPr>
      <w:r w:rsidRPr="0038159C">
        <w:rPr>
          <w:rFonts w:ascii="Calibri" w:eastAsia="Arial Unicode MS" w:hAnsi="Calibri" w:cs="Arial Unicode MS"/>
          <w:b/>
          <w:color w:val="FFFFFF" w:themeColor="background1"/>
          <w:sz w:val="22"/>
          <w:szCs w:val="22"/>
          <w:lang w:eastAsia="en-US"/>
        </w:rPr>
        <w:t>Instruction aux soumissionnaires</w:t>
      </w:r>
    </w:p>
    <w:p w14:paraId="3D53F620" w14:textId="77777777" w:rsidR="001D27F6" w:rsidRPr="00D15F32" w:rsidRDefault="001D27F6" w:rsidP="00C85939">
      <w:pPr>
        <w:jc w:val="both"/>
        <w:rPr>
          <w:rFonts w:ascii="Calibri" w:hAnsi="Calibri"/>
          <w:sz w:val="22"/>
          <w:szCs w:val="22"/>
        </w:rPr>
      </w:pP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36"/>
        <w:gridCol w:w="6777"/>
      </w:tblGrid>
      <w:tr w:rsidR="00985C89" w:rsidRPr="00B04A87" w14:paraId="2FDE3B77" w14:textId="77777777" w:rsidTr="008A5577">
        <w:trPr>
          <w:trHeight w:val="372"/>
        </w:trPr>
        <w:tc>
          <w:tcPr>
            <w:tcW w:w="8613" w:type="dxa"/>
            <w:gridSpan w:val="2"/>
            <w:tcBorders>
              <w:bottom w:val="single" w:sz="4" w:space="0" w:color="000000"/>
            </w:tcBorders>
            <w:vAlign w:val="center"/>
          </w:tcPr>
          <w:p w14:paraId="1C31718F" w14:textId="136CFE19" w:rsidR="00985C89" w:rsidRPr="00201E94" w:rsidRDefault="00985C89" w:rsidP="008A5577">
            <w:pPr>
              <w:jc w:val="both"/>
              <w:rPr>
                <w:rFonts w:ascii="Calibri" w:hAnsi="Calibri" w:cs="Calibri"/>
                <w:b/>
                <w:sz w:val="22"/>
                <w:szCs w:val="22"/>
                <w:lang w:eastAsia="en-GB"/>
              </w:rPr>
            </w:pPr>
            <w:r w:rsidRPr="00201E94">
              <w:rPr>
                <w:rFonts w:ascii="Calibri" w:hAnsi="Calibri" w:cs="Calibri"/>
                <w:b/>
                <w:sz w:val="22"/>
                <w:szCs w:val="22"/>
                <w:lang w:eastAsia="en-GB"/>
              </w:rPr>
              <w:t>Personne de contact au sein d’Expertise France durant la procédure</w:t>
            </w:r>
          </w:p>
        </w:tc>
      </w:tr>
      <w:tr w:rsidR="00985C89" w:rsidRPr="00B04A87" w14:paraId="777ECF15" w14:textId="77777777" w:rsidTr="00B74FD5">
        <w:trPr>
          <w:trHeight w:hRule="exact" w:val="366"/>
        </w:trPr>
        <w:tc>
          <w:tcPr>
            <w:tcW w:w="1836" w:type="dxa"/>
            <w:tcBorders>
              <w:right w:val="single" w:sz="4" w:space="0" w:color="auto"/>
            </w:tcBorders>
            <w:vAlign w:val="center"/>
          </w:tcPr>
          <w:p w14:paraId="7B9C06C3" w14:textId="7A9B5A6A" w:rsidR="00985C89" w:rsidRPr="00201E94" w:rsidRDefault="00985C89" w:rsidP="00120892">
            <w:pPr>
              <w:rPr>
                <w:rFonts w:ascii="Calibri" w:hAnsi="Calibri" w:cs="Calibri"/>
                <w:sz w:val="22"/>
                <w:szCs w:val="22"/>
                <w:lang w:eastAsia="en-GB"/>
              </w:rPr>
            </w:pPr>
            <w:r w:rsidRPr="00201E94">
              <w:rPr>
                <w:rFonts w:ascii="Calibri" w:hAnsi="Calibri" w:cs="Calibri"/>
                <w:sz w:val="22"/>
                <w:szCs w:val="22"/>
                <w:lang w:eastAsia="en-GB"/>
              </w:rPr>
              <w:t>Nom</w:t>
            </w:r>
            <w:r w:rsidR="00120892" w:rsidRPr="00201E94">
              <w:rPr>
                <w:rFonts w:ascii="Calibri" w:hAnsi="Calibri" w:cs="Calibri"/>
                <w:sz w:val="22"/>
                <w:szCs w:val="22"/>
                <w:lang w:eastAsia="en-GB"/>
              </w:rPr>
              <w:t xml:space="preserve"> </w:t>
            </w:r>
            <w:r w:rsidRPr="00201E94">
              <w:rPr>
                <w:rFonts w:ascii="Calibri" w:hAnsi="Calibri" w:cs="Calibri"/>
                <w:sz w:val="22"/>
                <w:szCs w:val="22"/>
                <w:lang w:eastAsia="en-GB"/>
              </w:rPr>
              <w:t>&amp;</w:t>
            </w:r>
            <w:r w:rsidR="00120892" w:rsidRPr="00201E94">
              <w:rPr>
                <w:rFonts w:ascii="Calibri" w:hAnsi="Calibri" w:cs="Calibri"/>
                <w:sz w:val="22"/>
                <w:szCs w:val="22"/>
                <w:lang w:eastAsia="en-GB"/>
              </w:rPr>
              <w:t xml:space="preserve"> </w:t>
            </w:r>
            <w:r w:rsidRPr="00201E94">
              <w:rPr>
                <w:rFonts w:ascii="Calibri" w:hAnsi="Calibri" w:cs="Calibri"/>
                <w:sz w:val="22"/>
                <w:szCs w:val="22"/>
                <w:lang w:eastAsia="en-GB"/>
              </w:rPr>
              <w:t xml:space="preserve">prénoms : </w:t>
            </w:r>
          </w:p>
        </w:tc>
        <w:tc>
          <w:tcPr>
            <w:tcW w:w="6777" w:type="dxa"/>
            <w:tcBorders>
              <w:left w:val="single" w:sz="4" w:space="0" w:color="auto"/>
            </w:tcBorders>
            <w:vAlign w:val="center"/>
          </w:tcPr>
          <w:p w14:paraId="2BBC726F" w14:textId="12CFBD67" w:rsidR="00985C89" w:rsidRPr="00201E94" w:rsidRDefault="002B494D" w:rsidP="008A5577">
            <w:pPr>
              <w:jc w:val="both"/>
              <w:rPr>
                <w:rFonts w:ascii="Calibri" w:hAnsi="Calibri" w:cs="Calibri"/>
                <w:sz w:val="22"/>
                <w:szCs w:val="22"/>
                <w:lang w:eastAsia="en-GB"/>
              </w:rPr>
            </w:pPr>
            <w:r w:rsidRPr="00201E94">
              <w:rPr>
                <w:rFonts w:ascii="Calibri" w:hAnsi="Calibri" w:cs="Calibri"/>
                <w:sz w:val="22"/>
                <w:szCs w:val="22"/>
                <w:lang w:eastAsia="en-GB"/>
              </w:rPr>
              <w:t>Laurent DEVILLERS</w:t>
            </w:r>
          </w:p>
        </w:tc>
      </w:tr>
      <w:tr w:rsidR="00985C89" w:rsidRPr="00B04A87" w14:paraId="044BCBB7" w14:textId="77777777" w:rsidTr="00B74FD5">
        <w:trPr>
          <w:trHeight w:val="395"/>
        </w:trPr>
        <w:tc>
          <w:tcPr>
            <w:tcW w:w="1836" w:type="dxa"/>
            <w:tcBorders>
              <w:right w:val="single" w:sz="4" w:space="0" w:color="auto"/>
            </w:tcBorders>
            <w:vAlign w:val="center"/>
          </w:tcPr>
          <w:p w14:paraId="56DB52C3" w14:textId="0FB54D43" w:rsidR="00985C89" w:rsidRPr="00201E94" w:rsidRDefault="00985C89" w:rsidP="008A5577">
            <w:pPr>
              <w:jc w:val="both"/>
              <w:rPr>
                <w:rFonts w:ascii="Calibri" w:hAnsi="Calibri" w:cs="Calibri"/>
                <w:sz w:val="22"/>
                <w:szCs w:val="22"/>
                <w:lang w:eastAsia="en-GB"/>
              </w:rPr>
            </w:pPr>
            <w:r w:rsidRPr="00201E94">
              <w:rPr>
                <w:rFonts w:ascii="Calibri" w:hAnsi="Calibri" w:cs="Calibri"/>
                <w:sz w:val="22"/>
                <w:szCs w:val="22"/>
                <w:lang w:eastAsia="en-GB"/>
              </w:rPr>
              <w:t xml:space="preserve">Fonction : </w:t>
            </w:r>
          </w:p>
        </w:tc>
        <w:tc>
          <w:tcPr>
            <w:tcW w:w="6777" w:type="dxa"/>
            <w:tcBorders>
              <w:left w:val="single" w:sz="4" w:space="0" w:color="auto"/>
            </w:tcBorders>
            <w:vAlign w:val="center"/>
          </w:tcPr>
          <w:p w14:paraId="3702DFAD" w14:textId="0BC9C890" w:rsidR="00985C89" w:rsidRPr="00201E94" w:rsidRDefault="002B494D" w:rsidP="008A5577">
            <w:pPr>
              <w:jc w:val="both"/>
              <w:rPr>
                <w:rFonts w:ascii="Calibri" w:hAnsi="Calibri" w:cs="Calibri"/>
                <w:sz w:val="22"/>
                <w:szCs w:val="22"/>
                <w:lang w:eastAsia="en-GB"/>
              </w:rPr>
            </w:pPr>
            <w:r w:rsidRPr="00201E94">
              <w:rPr>
                <w:rFonts w:ascii="Calibri" w:hAnsi="Calibri" w:cs="Calibri"/>
                <w:sz w:val="22"/>
                <w:szCs w:val="22"/>
                <w:lang w:eastAsia="en-GB"/>
              </w:rPr>
              <w:t>Coordinateur des Fonctions Transverses</w:t>
            </w:r>
          </w:p>
        </w:tc>
      </w:tr>
      <w:tr w:rsidR="00985C89" w:rsidRPr="00B04A87" w14:paraId="76562182" w14:textId="77777777" w:rsidTr="00985C89">
        <w:trPr>
          <w:trHeight w:val="408"/>
        </w:trPr>
        <w:tc>
          <w:tcPr>
            <w:tcW w:w="1836" w:type="dxa"/>
            <w:tcBorders>
              <w:right w:val="single" w:sz="4" w:space="0" w:color="auto"/>
            </w:tcBorders>
            <w:vAlign w:val="center"/>
          </w:tcPr>
          <w:p w14:paraId="6AD2D31E" w14:textId="7FDFF6C4" w:rsidR="00985C89" w:rsidRPr="00201E94" w:rsidRDefault="00985C89" w:rsidP="008A5577">
            <w:pPr>
              <w:jc w:val="both"/>
              <w:rPr>
                <w:rFonts w:ascii="Calibri" w:hAnsi="Calibri" w:cs="Calibri"/>
                <w:sz w:val="22"/>
                <w:szCs w:val="22"/>
                <w:lang w:eastAsia="en-GB"/>
              </w:rPr>
            </w:pPr>
            <w:r w:rsidRPr="00201E94">
              <w:rPr>
                <w:rFonts w:ascii="Calibri" w:hAnsi="Calibri" w:cs="Calibri"/>
                <w:sz w:val="22"/>
                <w:szCs w:val="22"/>
                <w:lang w:eastAsia="en-GB"/>
              </w:rPr>
              <w:t xml:space="preserve">Adresse : </w:t>
            </w:r>
          </w:p>
        </w:tc>
        <w:tc>
          <w:tcPr>
            <w:tcW w:w="6777" w:type="dxa"/>
            <w:tcBorders>
              <w:left w:val="single" w:sz="4" w:space="0" w:color="auto"/>
            </w:tcBorders>
            <w:vAlign w:val="center"/>
          </w:tcPr>
          <w:p w14:paraId="34FA031C" w14:textId="050FD16A" w:rsidR="00985C89" w:rsidRPr="006520DD" w:rsidRDefault="006520DD" w:rsidP="006520DD">
            <w:pPr>
              <w:jc w:val="both"/>
              <w:rPr>
                <w:rFonts w:ascii="Calibri" w:hAnsi="Calibri"/>
                <w:sz w:val="22"/>
                <w:szCs w:val="22"/>
              </w:rPr>
            </w:pPr>
            <w:r w:rsidRPr="006520DD">
              <w:rPr>
                <w:rFonts w:ascii="Calibri" w:hAnsi="Calibri"/>
                <w:sz w:val="22"/>
                <w:szCs w:val="22"/>
              </w:rPr>
              <w:t>Bureau USP Bénin-Togo à Lomé</w:t>
            </w:r>
            <w:r>
              <w:rPr>
                <w:rFonts w:ascii="Calibri" w:hAnsi="Calibri"/>
                <w:sz w:val="22"/>
                <w:szCs w:val="22"/>
              </w:rPr>
              <w:t xml:space="preserve">, </w:t>
            </w:r>
            <w:r w:rsidRPr="006520DD">
              <w:rPr>
                <w:rFonts w:ascii="Calibri" w:hAnsi="Calibri"/>
                <w:sz w:val="22"/>
                <w:szCs w:val="22"/>
              </w:rPr>
              <w:t>Boulevard 13 Janvier, Immeuble BIDC</w:t>
            </w:r>
            <w:ins w:id="17" w:author="Hébert LANMATCHION" w:date="2025-12-12T09:02:00Z">
              <w:r w:rsidR="00D80A45">
                <w:rPr>
                  <w:rFonts w:ascii="Calibri" w:hAnsi="Calibri"/>
                  <w:sz w:val="22"/>
                  <w:szCs w:val="22"/>
                </w:rPr>
                <w:t>, 9</w:t>
              </w:r>
              <w:r w:rsidR="00D80A45" w:rsidRPr="00D80A45">
                <w:rPr>
                  <w:rFonts w:ascii="Calibri" w:hAnsi="Calibri"/>
                  <w:sz w:val="22"/>
                  <w:szCs w:val="22"/>
                  <w:vertAlign w:val="superscript"/>
                  <w:rPrChange w:id="18" w:author="Hébert LANMATCHION" w:date="2025-12-12T09:02:00Z">
                    <w:rPr>
                      <w:rFonts w:ascii="Calibri" w:hAnsi="Calibri"/>
                      <w:sz w:val="22"/>
                      <w:szCs w:val="22"/>
                    </w:rPr>
                  </w:rPrChange>
                </w:rPr>
                <w:t>ème</w:t>
              </w:r>
              <w:r w:rsidR="00D80A45">
                <w:rPr>
                  <w:rFonts w:ascii="Calibri" w:hAnsi="Calibri"/>
                  <w:sz w:val="22"/>
                  <w:szCs w:val="22"/>
                </w:rPr>
                <w:t xml:space="preserve"> étage</w:t>
              </w:r>
            </w:ins>
          </w:p>
        </w:tc>
      </w:tr>
      <w:tr w:rsidR="00985C89" w:rsidRPr="00B04A87" w14:paraId="3AE08F30" w14:textId="77777777" w:rsidTr="00985C89">
        <w:trPr>
          <w:trHeight w:val="408"/>
        </w:trPr>
        <w:tc>
          <w:tcPr>
            <w:tcW w:w="1836" w:type="dxa"/>
            <w:tcBorders>
              <w:right w:val="single" w:sz="4" w:space="0" w:color="auto"/>
            </w:tcBorders>
            <w:vAlign w:val="center"/>
          </w:tcPr>
          <w:p w14:paraId="6699198C" w14:textId="101724EA" w:rsidR="00985C89" w:rsidRPr="00201E94" w:rsidRDefault="00985C89" w:rsidP="008A5577">
            <w:pPr>
              <w:jc w:val="both"/>
              <w:rPr>
                <w:rFonts w:ascii="Calibri" w:hAnsi="Calibri" w:cs="Calibri"/>
                <w:sz w:val="22"/>
                <w:szCs w:val="22"/>
                <w:lang w:eastAsia="en-GB"/>
              </w:rPr>
            </w:pPr>
            <w:r w:rsidRPr="00201E94">
              <w:rPr>
                <w:rFonts w:ascii="Calibri" w:hAnsi="Calibri" w:cs="Calibri"/>
                <w:sz w:val="22"/>
                <w:szCs w:val="22"/>
                <w:lang w:eastAsia="en-GB"/>
              </w:rPr>
              <w:t xml:space="preserve">e-mail : </w:t>
            </w:r>
          </w:p>
        </w:tc>
        <w:tc>
          <w:tcPr>
            <w:tcW w:w="6777" w:type="dxa"/>
            <w:tcBorders>
              <w:left w:val="single" w:sz="4" w:space="0" w:color="auto"/>
            </w:tcBorders>
            <w:vAlign w:val="center"/>
          </w:tcPr>
          <w:p w14:paraId="1A75F910" w14:textId="083316A5" w:rsidR="00985C89" w:rsidRPr="00201E94" w:rsidRDefault="0022360C" w:rsidP="008A5577">
            <w:pPr>
              <w:jc w:val="both"/>
              <w:rPr>
                <w:rFonts w:ascii="Calibri" w:hAnsi="Calibri" w:cs="Calibri"/>
                <w:sz w:val="22"/>
                <w:szCs w:val="22"/>
                <w:lang w:eastAsia="en-GB"/>
              </w:rPr>
            </w:pPr>
            <w:hyperlink r:id="rId8" w:history="1">
              <w:r w:rsidR="00123B8B" w:rsidRPr="0049220B">
                <w:rPr>
                  <w:rStyle w:val="Lienhypertexte"/>
                  <w:rFonts w:ascii="Calibri" w:hAnsi="Calibri" w:cs="Calibri"/>
                  <w:sz w:val="22"/>
                  <w:szCs w:val="22"/>
                  <w:lang w:eastAsia="en-GB"/>
                </w:rPr>
                <w:t>laurent.devillers@expertisefrance.fr</w:t>
              </w:r>
            </w:hyperlink>
            <w:r w:rsidR="00123B8B">
              <w:rPr>
                <w:rFonts w:ascii="Calibri" w:hAnsi="Calibri" w:cs="Calibri"/>
                <w:sz w:val="22"/>
                <w:szCs w:val="22"/>
                <w:lang w:eastAsia="en-GB"/>
              </w:rPr>
              <w:t xml:space="preserve"> </w:t>
            </w:r>
          </w:p>
        </w:tc>
      </w:tr>
    </w:tbl>
    <w:p w14:paraId="096250D9" w14:textId="6EF6CB14" w:rsidR="008C094C" w:rsidRDefault="008C094C" w:rsidP="008C094C">
      <w:pPr>
        <w:jc w:val="both"/>
        <w:rPr>
          <w:rFonts w:ascii="Calibri" w:hAnsi="Calibri"/>
          <w:sz w:val="22"/>
          <w:szCs w:val="22"/>
        </w:rPr>
      </w:pPr>
    </w:p>
    <w:p w14:paraId="5E665BCF" w14:textId="47F2420B" w:rsidR="00DF7987" w:rsidRPr="0038159C" w:rsidRDefault="00DF7987" w:rsidP="004D4A29">
      <w:pPr>
        <w:pStyle w:val="Paragraphedeliste"/>
        <w:numPr>
          <w:ilvl w:val="1"/>
          <w:numId w:val="4"/>
        </w:numPr>
        <w:shd w:val="clear" w:color="auto" w:fill="E36C0A" w:themeFill="accent6" w:themeFillShade="BF"/>
        <w:rPr>
          <w:rFonts w:ascii="Calibri" w:eastAsia="Arial Unicode MS" w:hAnsi="Calibri" w:cs="Arial Unicode MS"/>
          <w:b/>
          <w:color w:val="FFFFFF" w:themeColor="background1"/>
          <w:sz w:val="22"/>
          <w:szCs w:val="22"/>
          <w:lang w:eastAsia="en-US"/>
        </w:rPr>
      </w:pPr>
      <w:r w:rsidRPr="0038159C">
        <w:rPr>
          <w:rFonts w:ascii="Calibri" w:eastAsia="Arial Unicode MS" w:hAnsi="Calibri" w:cs="Arial Unicode MS"/>
          <w:b/>
          <w:color w:val="FFFFFF" w:themeColor="background1"/>
          <w:sz w:val="22"/>
          <w:szCs w:val="22"/>
          <w:lang w:eastAsia="en-US"/>
        </w:rPr>
        <w:t>Contexte</w:t>
      </w:r>
    </w:p>
    <w:p w14:paraId="7A8979FA" w14:textId="77777777" w:rsidR="00DF7987" w:rsidRDefault="00DF7987" w:rsidP="008C094C">
      <w:pPr>
        <w:jc w:val="both"/>
        <w:rPr>
          <w:rFonts w:ascii="Calibri" w:hAnsi="Calibri"/>
          <w:sz w:val="22"/>
          <w:szCs w:val="22"/>
        </w:rPr>
      </w:pPr>
    </w:p>
    <w:p w14:paraId="281133AB" w14:textId="12ED35EE" w:rsidR="008C094C" w:rsidRPr="008C094C" w:rsidRDefault="008C094C" w:rsidP="008C094C">
      <w:pPr>
        <w:jc w:val="both"/>
        <w:rPr>
          <w:rFonts w:ascii="Calibri" w:hAnsi="Calibri"/>
          <w:sz w:val="22"/>
          <w:szCs w:val="22"/>
        </w:rPr>
      </w:pPr>
      <w:r w:rsidRPr="008C094C">
        <w:rPr>
          <w:rFonts w:ascii="Calibri" w:hAnsi="Calibri"/>
          <w:sz w:val="22"/>
          <w:szCs w:val="22"/>
        </w:rPr>
        <w:t xml:space="preserve">Dans le cadre de ses activités, Expertise France organise des missions pour son personnel et ses partenaires/experts ainsi que des réunions, séminaires et ateliers de formation. Avec l’ouverture de l’Unité de Support aux Projet (USP) Bénin-Togo et pour simplifier le choix des prestataires pour le bon déroulement de ces événements, Expertise France souhaite conclure un accord cadre avec des prestataires </w:t>
      </w:r>
      <w:r w:rsidR="00032284">
        <w:rPr>
          <w:rFonts w:ascii="Calibri" w:hAnsi="Calibri"/>
          <w:sz w:val="22"/>
          <w:szCs w:val="22"/>
        </w:rPr>
        <w:t>Togo</w:t>
      </w:r>
      <w:r w:rsidRPr="008C094C">
        <w:rPr>
          <w:rFonts w:ascii="Calibri" w:hAnsi="Calibri"/>
          <w:sz w:val="22"/>
          <w:szCs w:val="22"/>
        </w:rPr>
        <w:t xml:space="preserve"> </w:t>
      </w:r>
      <w:r w:rsidR="007805E4">
        <w:rPr>
          <w:rFonts w:ascii="Calibri" w:hAnsi="Calibri"/>
          <w:sz w:val="22"/>
          <w:szCs w:val="22"/>
        </w:rPr>
        <w:t xml:space="preserve">pour </w:t>
      </w:r>
      <w:r w:rsidR="007D379A">
        <w:rPr>
          <w:rFonts w:ascii="Calibri" w:hAnsi="Calibri"/>
          <w:sz w:val="22"/>
          <w:szCs w:val="22"/>
        </w:rPr>
        <w:t>le service traiteur</w:t>
      </w:r>
      <w:r w:rsidRPr="008C094C">
        <w:rPr>
          <w:rFonts w:ascii="Calibri" w:hAnsi="Calibri"/>
          <w:sz w:val="22"/>
          <w:szCs w:val="22"/>
        </w:rPr>
        <w:t>.</w:t>
      </w:r>
    </w:p>
    <w:p w14:paraId="36F7F3C6" w14:textId="643ED537" w:rsidR="008C094C" w:rsidRDefault="00032284" w:rsidP="008C094C">
      <w:pPr>
        <w:jc w:val="both"/>
        <w:rPr>
          <w:rFonts w:ascii="Calibri" w:hAnsi="Calibri"/>
          <w:sz w:val="22"/>
          <w:szCs w:val="22"/>
        </w:rPr>
      </w:pPr>
      <w:r>
        <w:rPr>
          <w:rFonts w:ascii="Calibri" w:hAnsi="Calibri"/>
          <w:sz w:val="22"/>
          <w:szCs w:val="22"/>
        </w:rPr>
        <w:t xml:space="preserve"> Le présent cahier de charges est élaboré</w:t>
      </w:r>
      <w:r w:rsidR="008C094C" w:rsidRPr="008C094C">
        <w:rPr>
          <w:rFonts w:ascii="Calibri" w:hAnsi="Calibri"/>
          <w:sz w:val="22"/>
          <w:szCs w:val="22"/>
        </w:rPr>
        <w:t xml:space="preserve"> en vue de la conclusion de cet accord-cadre sans remise en concurrence avec </w:t>
      </w:r>
      <w:ins w:id="19" w:author="Hébert LANMATCHION" w:date="2025-10-15T18:34:00Z">
        <w:r w:rsidR="00123B8B">
          <w:rPr>
            <w:rFonts w:ascii="Calibri" w:hAnsi="Calibri"/>
            <w:sz w:val="22"/>
            <w:szCs w:val="22"/>
          </w:rPr>
          <w:t xml:space="preserve">un </w:t>
        </w:r>
      </w:ins>
      <w:del w:id="20" w:author="Hébert LANMATCHION" w:date="2025-10-15T18:34:00Z">
        <w:r w:rsidR="008C094C" w:rsidRPr="008C094C" w:rsidDel="00123B8B">
          <w:rPr>
            <w:rFonts w:ascii="Calibri" w:hAnsi="Calibri"/>
            <w:sz w:val="22"/>
            <w:szCs w:val="22"/>
          </w:rPr>
          <w:delText xml:space="preserve">au moins trois </w:delText>
        </w:r>
      </w:del>
      <w:r w:rsidR="008C094C" w:rsidRPr="008C094C">
        <w:rPr>
          <w:rFonts w:ascii="Calibri" w:hAnsi="Calibri"/>
          <w:sz w:val="22"/>
          <w:szCs w:val="22"/>
        </w:rPr>
        <w:t>prestataire</w:t>
      </w:r>
      <w:del w:id="21" w:author="Hébert LANMATCHION" w:date="2025-10-15T18:34:00Z">
        <w:r w:rsidR="008C094C" w:rsidRPr="008C094C" w:rsidDel="00123B8B">
          <w:rPr>
            <w:rFonts w:ascii="Calibri" w:hAnsi="Calibri"/>
            <w:sz w:val="22"/>
            <w:szCs w:val="22"/>
          </w:rPr>
          <w:delText>s</w:delText>
        </w:r>
      </w:del>
      <w:r w:rsidR="008C094C" w:rsidRPr="008C094C">
        <w:rPr>
          <w:rFonts w:ascii="Calibri" w:hAnsi="Calibri"/>
          <w:sz w:val="22"/>
          <w:szCs w:val="22"/>
        </w:rPr>
        <w:t xml:space="preserve"> par lot pour assurer des prestations</w:t>
      </w:r>
      <w:ins w:id="22" w:author="Hébert LANMATCHION" w:date="2025-12-12T09:02:00Z">
        <w:r w:rsidR="00D80A45">
          <w:rPr>
            <w:rFonts w:ascii="Calibri" w:hAnsi="Calibri"/>
            <w:sz w:val="22"/>
            <w:szCs w:val="22"/>
          </w:rPr>
          <w:t xml:space="preserve"> de</w:t>
        </w:r>
      </w:ins>
      <w:r w:rsidR="008C094C" w:rsidRPr="008C094C">
        <w:rPr>
          <w:rFonts w:ascii="Calibri" w:hAnsi="Calibri"/>
          <w:sz w:val="22"/>
          <w:szCs w:val="22"/>
        </w:rPr>
        <w:t xml:space="preserve"> </w:t>
      </w:r>
      <w:r w:rsidR="007D379A">
        <w:rPr>
          <w:rFonts w:ascii="Calibri" w:hAnsi="Calibri"/>
          <w:sz w:val="22"/>
          <w:szCs w:val="22"/>
        </w:rPr>
        <w:t>service traiteur</w:t>
      </w:r>
      <w:r w:rsidR="008C094C" w:rsidRPr="008C094C">
        <w:rPr>
          <w:rFonts w:ascii="Calibri" w:hAnsi="Calibri"/>
          <w:sz w:val="22"/>
          <w:szCs w:val="22"/>
        </w:rPr>
        <w:t xml:space="preserve"> lors des ateliers de formation, de réunions e</w:t>
      </w:r>
      <w:r w:rsidR="00806550">
        <w:rPr>
          <w:rFonts w:ascii="Calibri" w:hAnsi="Calibri"/>
          <w:sz w:val="22"/>
          <w:szCs w:val="22"/>
        </w:rPr>
        <w:t xml:space="preserve">t séminaires organisés dans </w:t>
      </w:r>
      <w:del w:id="23" w:author="Hébert LANMATCHION" w:date="2025-12-12T09:03:00Z">
        <w:r w:rsidR="00806550" w:rsidRPr="00D80A45" w:rsidDel="00D80A45">
          <w:rPr>
            <w:rFonts w:ascii="Calibri" w:hAnsi="Calibri"/>
            <w:sz w:val="22"/>
            <w:szCs w:val="22"/>
          </w:rPr>
          <w:delText xml:space="preserve">trois </w:delText>
        </w:r>
      </w:del>
      <w:ins w:id="24" w:author="Hébert LANMATCHION" w:date="2025-12-12T09:04:00Z">
        <w:r w:rsidR="00D80A45">
          <w:rPr>
            <w:rFonts w:ascii="Calibri" w:hAnsi="Calibri"/>
            <w:sz w:val="22"/>
            <w:szCs w:val="22"/>
          </w:rPr>
          <w:t>cinq</w:t>
        </w:r>
      </w:ins>
      <w:ins w:id="25" w:author="Hébert LANMATCHION" w:date="2025-12-12T09:03:00Z">
        <w:r w:rsidR="00D80A45" w:rsidRPr="00D80A45">
          <w:rPr>
            <w:rFonts w:ascii="Calibri" w:hAnsi="Calibri"/>
            <w:sz w:val="22"/>
            <w:szCs w:val="22"/>
          </w:rPr>
          <w:t xml:space="preserve"> </w:t>
        </w:r>
      </w:ins>
      <w:r w:rsidR="00806550" w:rsidRPr="00D80A45">
        <w:rPr>
          <w:rFonts w:ascii="Calibri" w:hAnsi="Calibri"/>
          <w:sz w:val="22"/>
          <w:szCs w:val="22"/>
          <w:rPrChange w:id="26" w:author="Hébert LANMATCHION" w:date="2025-12-12T09:03:00Z">
            <w:rPr>
              <w:rFonts w:ascii="Calibri" w:hAnsi="Calibri"/>
              <w:sz w:val="22"/>
              <w:szCs w:val="22"/>
              <w:highlight w:val="yellow"/>
            </w:rPr>
          </w:rPrChange>
        </w:rPr>
        <w:t>(0</w:t>
      </w:r>
      <w:ins w:id="27" w:author="Hébert LANMATCHION" w:date="2025-12-12T09:04:00Z">
        <w:r w:rsidR="00D80A45">
          <w:rPr>
            <w:rFonts w:ascii="Calibri" w:hAnsi="Calibri"/>
            <w:sz w:val="22"/>
            <w:szCs w:val="22"/>
          </w:rPr>
          <w:t>5</w:t>
        </w:r>
      </w:ins>
      <w:del w:id="28" w:author="Hébert LANMATCHION" w:date="2025-12-12T09:03:00Z">
        <w:r w:rsidR="00806550" w:rsidRPr="00D80A45" w:rsidDel="00D80A45">
          <w:rPr>
            <w:rFonts w:ascii="Calibri" w:hAnsi="Calibri"/>
            <w:sz w:val="22"/>
            <w:szCs w:val="22"/>
            <w:rPrChange w:id="29" w:author="Hébert LANMATCHION" w:date="2025-12-12T09:03:00Z">
              <w:rPr>
                <w:rFonts w:ascii="Calibri" w:hAnsi="Calibri"/>
                <w:sz w:val="22"/>
                <w:szCs w:val="22"/>
                <w:highlight w:val="yellow"/>
              </w:rPr>
            </w:rPrChange>
          </w:rPr>
          <w:delText>3</w:delText>
        </w:r>
      </w:del>
      <w:r w:rsidR="008C094C" w:rsidRPr="00D80A45">
        <w:rPr>
          <w:rFonts w:ascii="Calibri" w:hAnsi="Calibri"/>
          <w:sz w:val="22"/>
          <w:szCs w:val="22"/>
          <w:rPrChange w:id="30" w:author="Hébert LANMATCHION" w:date="2025-12-12T09:03:00Z">
            <w:rPr>
              <w:rFonts w:ascii="Calibri" w:hAnsi="Calibri"/>
              <w:sz w:val="22"/>
              <w:szCs w:val="22"/>
              <w:highlight w:val="yellow"/>
            </w:rPr>
          </w:rPrChange>
        </w:rPr>
        <w:t>)</w:t>
      </w:r>
      <w:r w:rsidR="008C094C" w:rsidRPr="008C094C">
        <w:rPr>
          <w:rFonts w:ascii="Calibri" w:hAnsi="Calibri"/>
          <w:sz w:val="22"/>
          <w:szCs w:val="22"/>
        </w:rPr>
        <w:t xml:space="preserve"> villes du </w:t>
      </w:r>
      <w:r>
        <w:rPr>
          <w:rFonts w:ascii="Calibri" w:hAnsi="Calibri"/>
          <w:sz w:val="22"/>
          <w:szCs w:val="22"/>
        </w:rPr>
        <w:t>Togo</w:t>
      </w:r>
      <w:r w:rsidR="008C094C" w:rsidRPr="008C094C">
        <w:rPr>
          <w:rFonts w:ascii="Calibri" w:hAnsi="Calibri"/>
          <w:sz w:val="22"/>
          <w:szCs w:val="22"/>
        </w:rPr>
        <w:t xml:space="preserve">. </w:t>
      </w:r>
    </w:p>
    <w:p w14:paraId="21C3850A" w14:textId="77777777" w:rsidR="008C094C" w:rsidRPr="008C094C" w:rsidRDefault="008C094C" w:rsidP="008C094C">
      <w:pPr>
        <w:jc w:val="both"/>
        <w:rPr>
          <w:rFonts w:ascii="Calibri" w:hAnsi="Calibri"/>
          <w:sz w:val="22"/>
          <w:szCs w:val="22"/>
        </w:rPr>
      </w:pPr>
    </w:p>
    <w:p w14:paraId="268D45DD" w14:textId="3FDAD661" w:rsidR="00DF7987" w:rsidRPr="0038159C" w:rsidRDefault="00DF7987" w:rsidP="004D4A29">
      <w:pPr>
        <w:pStyle w:val="Paragraphedeliste"/>
        <w:numPr>
          <w:ilvl w:val="1"/>
          <w:numId w:val="4"/>
        </w:numPr>
        <w:shd w:val="clear" w:color="auto" w:fill="E36C0A" w:themeFill="accent6" w:themeFillShade="BF"/>
        <w:rPr>
          <w:rFonts w:ascii="Calibri" w:eastAsia="Arial Unicode MS" w:hAnsi="Calibri" w:cs="Arial Unicode MS"/>
          <w:b/>
          <w:color w:val="FFFFFF" w:themeColor="background1"/>
          <w:sz w:val="22"/>
          <w:szCs w:val="22"/>
          <w:lang w:eastAsia="en-US"/>
        </w:rPr>
      </w:pPr>
      <w:r w:rsidRPr="0038159C">
        <w:rPr>
          <w:rFonts w:ascii="Calibri" w:eastAsia="Arial Unicode MS" w:hAnsi="Calibri" w:cs="Arial Unicode MS"/>
          <w:b/>
          <w:color w:val="FFFFFF" w:themeColor="background1"/>
          <w:sz w:val="22"/>
          <w:szCs w:val="22"/>
          <w:lang w:eastAsia="en-US"/>
        </w:rPr>
        <w:t>Règles régissant le marché</w:t>
      </w:r>
    </w:p>
    <w:p w14:paraId="09A5E780" w14:textId="77777777" w:rsidR="00DF7987" w:rsidRPr="008C094C" w:rsidRDefault="00DF7987" w:rsidP="00DF7987">
      <w:pPr>
        <w:pStyle w:val="Paragraphedeliste"/>
        <w:jc w:val="both"/>
        <w:rPr>
          <w:rFonts w:ascii="Calibri" w:hAnsi="Calibri"/>
          <w:b/>
          <w:sz w:val="22"/>
          <w:szCs w:val="22"/>
        </w:rPr>
      </w:pPr>
    </w:p>
    <w:p w14:paraId="4C641F44" w14:textId="26969E74" w:rsidR="008C094C" w:rsidRDefault="008C094C" w:rsidP="008C094C">
      <w:pPr>
        <w:jc w:val="both"/>
        <w:rPr>
          <w:rFonts w:ascii="Calibri" w:hAnsi="Calibri"/>
          <w:sz w:val="22"/>
          <w:szCs w:val="22"/>
        </w:rPr>
      </w:pPr>
      <w:r w:rsidRPr="008C094C">
        <w:rPr>
          <w:rFonts w:ascii="Calibri" w:hAnsi="Calibri"/>
          <w:sz w:val="22"/>
          <w:szCs w:val="22"/>
        </w:rPr>
        <w:t>Le présent contrat est soumis au Code de la commande publique français (CCP) dans sa version en vigueur issue de l'ordonnance n° 2018-1074 du 26 novembre 2018 portant partie législative et du décret n° 2018-1075 du 3 décembre 2018 portant partie réglementaire du Code de la commande publique.</w:t>
      </w:r>
    </w:p>
    <w:p w14:paraId="38104CB8" w14:textId="070FA045" w:rsidR="008C094C" w:rsidRPr="0038159C" w:rsidRDefault="00F87EB0" w:rsidP="004D4A29">
      <w:pPr>
        <w:pStyle w:val="Paragraphedeliste"/>
        <w:numPr>
          <w:ilvl w:val="2"/>
          <w:numId w:val="4"/>
        </w:numPr>
        <w:shd w:val="clear" w:color="auto" w:fill="D99594" w:themeFill="accent2" w:themeFillTint="99"/>
        <w:rPr>
          <w:rFonts w:ascii="Calibri" w:eastAsia="Arial Unicode MS" w:hAnsi="Calibri" w:cs="Arial Unicode MS"/>
          <w:b/>
          <w:sz w:val="22"/>
          <w:szCs w:val="22"/>
          <w:lang w:eastAsia="en-US"/>
        </w:rPr>
      </w:pPr>
      <w:r w:rsidRPr="0038159C">
        <w:rPr>
          <w:rFonts w:ascii="Calibri" w:eastAsia="Arial Unicode MS" w:hAnsi="Calibri" w:cs="Arial Unicode MS"/>
          <w:b/>
          <w:sz w:val="22"/>
          <w:szCs w:val="22"/>
          <w:lang w:eastAsia="en-US"/>
        </w:rPr>
        <w:t>Pouvoir adjudicataire</w:t>
      </w:r>
    </w:p>
    <w:p w14:paraId="66AA7C81" w14:textId="77777777" w:rsidR="008C094C" w:rsidRPr="008C094C" w:rsidRDefault="008C094C" w:rsidP="008C094C">
      <w:pPr>
        <w:pStyle w:val="Paragraphedeliste"/>
        <w:jc w:val="both"/>
        <w:rPr>
          <w:rFonts w:ascii="Calibri" w:hAnsi="Calibri"/>
          <w:b/>
          <w:sz w:val="22"/>
          <w:szCs w:val="22"/>
        </w:rPr>
      </w:pPr>
    </w:p>
    <w:p w14:paraId="645C0097" w14:textId="77777777" w:rsidR="008C094C" w:rsidRPr="008C094C" w:rsidRDefault="008C094C" w:rsidP="008C094C">
      <w:pPr>
        <w:jc w:val="both"/>
        <w:rPr>
          <w:rFonts w:ascii="Calibri" w:hAnsi="Calibri"/>
          <w:sz w:val="22"/>
          <w:szCs w:val="22"/>
        </w:rPr>
      </w:pPr>
      <w:r w:rsidRPr="008C094C">
        <w:rPr>
          <w:rFonts w:ascii="Calibri" w:hAnsi="Calibri"/>
          <w:sz w:val="22"/>
          <w:szCs w:val="22"/>
        </w:rPr>
        <w:t xml:space="preserve">Le pouvoir adjudicateur du présent marché public est Expertise France, Agence Française de coopération technique Internationale, société anonyme de droit public, ayant son siège social à 40, Boulevard Port-Royal, 75005 Paris. Filiale du groupe Agence française de développement (AFD), Expertise France est l’agence interministérielle de coopération technique française qui œuvre en </w:t>
      </w:r>
      <w:r w:rsidRPr="008C094C">
        <w:rPr>
          <w:rFonts w:ascii="Calibri" w:hAnsi="Calibri"/>
          <w:sz w:val="22"/>
          <w:szCs w:val="22"/>
        </w:rPr>
        <w:lastRenderedPageBreak/>
        <w:t>faveur du renforcement des politiques publiques de ses pays partenaires, à l’échelle locale, nationale, régionale et internationale.</w:t>
      </w:r>
    </w:p>
    <w:p w14:paraId="388F8137" w14:textId="3FE3BC94" w:rsidR="008C094C" w:rsidRDefault="008C094C" w:rsidP="008C094C">
      <w:pPr>
        <w:jc w:val="both"/>
        <w:rPr>
          <w:rFonts w:ascii="Calibri" w:hAnsi="Calibri"/>
          <w:sz w:val="22"/>
          <w:szCs w:val="22"/>
        </w:rPr>
      </w:pPr>
      <w:r w:rsidRPr="008C094C">
        <w:rPr>
          <w:rFonts w:ascii="Calibri" w:hAnsi="Calibri"/>
          <w:sz w:val="22"/>
          <w:szCs w:val="22"/>
        </w:rPr>
        <w:t>Pour ce marché, Expertise France est valablement représentée</w:t>
      </w:r>
      <w:r>
        <w:rPr>
          <w:rFonts w:ascii="Calibri" w:hAnsi="Calibri"/>
          <w:sz w:val="22"/>
          <w:szCs w:val="22"/>
        </w:rPr>
        <w:t xml:space="preserve"> par son Directeur Générale et </w:t>
      </w:r>
      <w:r w:rsidRPr="008C094C">
        <w:rPr>
          <w:rFonts w:ascii="Calibri" w:hAnsi="Calibri"/>
          <w:sz w:val="22"/>
          <w:szCs w:val="22"/>
        </w:rPr>
        <w:t>le Coordinateur des Fonctions Transverses de l’USP Bénin-Togo.</w:t>
      </w:r>
    </w:p>
    <w:p w14:paraId="1EC63E07" w14:textId="4B87D40D" w:rsidR="00D033A8" w:rsidRDefault="00D033A8" w:rsidP="008C094C">
      <w:pPr>
        <w:jc w:val="both"/>
        <w:rPr>
          <w:rFonts w:ascii="Calibri" w:hAnsi="Calibri"/>
          <w:sz w:val="22"/>
          <w:szCs w:val="22"/>
        </w:rPr>
      </w:pPr>
    </w:p>
    <w:p w14:paraId="080A2A7A" w14:textId="79325BAC" w:rsidR="00D033A8" w:rsidRPr="00D033A8" w:rsidRDefault="007D379A" w:rsidP="004D4A29">
      <w:pPr>
        <w:pStyle w:val="Paragraphedeliste"/>
        <w:numPr>
          <w:ilvl w:val="2"/>
          <w:numId w:val="4"/>
        </w:numPr>
        <w:shd w:val="clear" w:color="auto" w:fill="D99594" w:themeFill="accent2" w:themeFillTint="99"/>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Confidentialité</w:t>
      </w:r>
    </w:p>
    <w:p w14:paraId="58E4B953" w14:textId="4374C5B0" w:rsidR="008C094C" w:rsidRPr="00D033A8" w:rsidRDefault="008C094C" w:rsidP="00D033A8">
      <w:pPr>
        <w:jc w:val="both"/>
        <w:rPr>
          <w:rFonts w:ascii="Calibri" w:hAnsi="Calibri"/>
          <w:b/>
          <w:sz w:val="22"/>
          <w:szCs w:val="22"/>
        </w:rPr>
      </w:pPr>
    </w:p>
    <w:p w14:paraId="2ACD491F" w14:textId="3AAAD598" w:rsidR="008C094C" w:rsidRPr="008C094C" w:rsidRDefault="008C094C" w:rsidP="008C094C">
      <w:pPr>
        <w:jc w:val="both"/>
        <w:rPr>
          <w:rFonts w:ascii="Calibri" w:hAnsi="Calibri"/>
          <w:sz w:val="22"/>
          <w:szCs w:val="22"/>
        </w:rPr>
      </w:pPr>
      <w:r w:rsidRPr="008C094C">
        <w:rPr>
          <w:rFonts w:ascii="Calibri" w:hAnsi="Calibri"/>
          <w:sz w:val="22"/>
          <w:szCs w:val="22"/>
        </w:rPr>
        <w:t>Le CONTRACTANT tiendra pour privé et confidentiel tous les documents et informations reçus ou portés à sa connaissance dans le cadre du PROJET. Il co</w:t>
      </w:r>
      <w:r>
        <w:rPr>
          <w:rFonts w:ascii="Calibri" w:hAnsi="Calibri"/>
          <w:sz w:val="22"/>
          <w:szCs w:val="22"/>
        </w:rPr>
        <w:t xml:space="preserve">nservera leur caractère secret et </w:t>
      </w:r>
      <w:r w:rsidRPr="008C094C">
        <w:rPr>
          <w:rFonts w:ascii="Calibri" w:hAnsi="Calibri"/>
          <w:sz w:val="22"/>
          <w:szCs w:val="22"/>
        </w:rPr>
        <w:t>ne les utilisera pas à d’autres fins que l’exécution du CONTRAT.</w:t>
      </w:r>
    </w:p>
    <w:p w14:paraId="207AF2B8" w14:textId="77777777" w:rsidR="008C094C" w:rsidRPr="008C094C" w:rsidRDefault="008C094C" w:rsidP="008C094C">
      <w:pPr>
        <w:jc w:val="both"/>
        <w:rPr>
          <w:rFonts w:ascii="Calibri" w:hAnsi="Calibri"/>
          <w:sz w:val="22"/>
          <w:szCs w:val="22"/>
        </w:rPr>
      </w:pPr>
      <w:r w:rsidRPr="008C094C">
        <w:rPr>
          <w:rFonts w:ascii="Calibri" w:hAnsi="Calibri"/>
          <w:sz w:val="22"/>
          <w:szCs w:val="22"/>
        </w:rPr>
        <w:t xml:space="preserve">A ce titre, le CONTRACTANT s’engage à : </w:t>
      </w:r>
    </w:p>
    <w:p w14:paraId="348BA1A6" w14:textId="77777777" w:rsidR="008C094C" w:rsidRDefault="008C094C" w:rsidP="004D4A29">
      <w:pPr>
        <w:pStyle w:val="Paragraphedeliste"/>
        <w:numPr>
          <w:ilvl w:val="0"/>
          <w:numId w:val="1"/>
        </w:numPr>
        <w:jc w:val="both"/>
        <w:rPr>
          <w:rFonts w:ascii="Calibri" w:hAnsi="Calibri"/>
          <w:sz w:val="22"/>
          <w:szCs w:val="22"/>
        </w:rPr>
      </w:pPr>
      <w:r w:rsidRPr="008C094C">
        <w:rPr>
          <w:rFonts w:ascii="Calibri" w:hAnsi="Calibri"/>
          <w:sz w:val="22"/>
          <w:szCs w:val="22"/>
        </w:rPr>
        <w:t>Protéger et garder comme telles les informations considérées ou présentées comme confidentielles ;</w:t>
      </w:r>
    </w:p>
    <w:p w14:paraId="486CA2DA" w14:textId="77777777" w:rsidR="008C094C" w:rsidRDefault="008C094C" w:rsidP="004D4A29">
      <w:pPr>
        <w:pStyle w:val="Paragraphedeliste"/>
        <w:numPr>
          <w:ilvl w:val="0"/>
          <w:numId w:val="1"/>
        </w:numPr>
        <w:jc w:val="both"/>
        <w:rPr>
          <w:rFonts w:ascii="Calibri" w:hAnsi="Calibri"/>
          <w:sz w:val="22"/>
          <w:szCs w:val="22"/>
        </w:rPr>
      </w:pPr>
      <w:r w:rsidRPr="008C094C">
        <w:rPr>
          <w:rFonts w:ascii="Calibri" w:hAnsi="Calibri"/>
          <w:sz w:val="22"/>
          <w:szCs w:val="22"/>
        </w:rPr>
        <w:t>Traiter les informations confidentielles reçues avec le même degré de précaution et de protection que celui accordé à ses propres informations confidentielles ;</w:t>
      </w:r>
    </w:p>
    <w:p w14:paraId="7590321C" w14:textId="77777777" w:rsidR="008C094C" w:rsidRDefault="008C094C" w:rsidP="004D4A29">
      <w:pPr>
        <w:pStyle w:val="Paragraphedeliste"/>
        <w:numPr>
          <w:ilvl w:val="0"/>
          <w:numId w:val="1"/>
        </w:numPr>
        <w:jc w:val="both"/>
        <w:rPr>
          <w:rFonts w:ascii="Calibri" w:hAnsi="Calibri"/>
          <w:sz w:val="22"/>
          <w:szCs w:val="22"/>
        </w:rPr>
      </w:pPr>
      <w:proofErr w:type="gramStart"/>
      <w:r w:rsidRPr="008C094C">
        <w:rPr>
          <w:rFonts w:ascii="Calibri" w:hAnsi="Calibri"/>
          <w:sz w:val="22"/>
          <w:szCs w:val="22"/>
        </w:rPr>
        <w:t>ne</w:t>
      </w:r>
      <w:proofErr w:type="gramEnd"/>
      <w:r w:rsidRPr="008C094C">
        <w:rPr>
          <w:rFonts w:ascii="Calibri" w:hAnsi="Calibri"/>
          <w:sz w:val="22"/>
          <w:szCs w:val="22"/>
        </w:rPr>
        <w:t xml:space="preserve"> révéler les informations confidentielles qu’à son personnel et aux tiers impliqués dans l’exécution du Contrat qu’après avoir sollicité l’accord écrit, exprès et préalable d’EXPERTISE FRANCE ;</w:t>
      </w:r>
    </w:p>
    <w:p w14:paraId="675C856A" w14:textId="77777777" w:rsidR="008C094C" w:rsidRDefault="008C094C" w:rsidP="004D4A29">
      <w:pPr>
        <w:pStyle w:val="Paragraphedeliste"/>
        <w:numPr>
          <w:ilvl w:val="0"/>
          <w:numId w:val="1"/>
        </w:numPr>
        <w:jc w:val="both"/>
        <w:rPr>
          <w:rFonts w:ascii="Calibri" w:hAnsi="Calibri"/>
          <w:sz w:val="22"/>
          <w:szCs w:val="22"/>
        </w:rPr>
      </w:pPr>
      <w:proofErr w:type="gramStart"/>
      <w:r w:rsidRPr="008C094C">
        <w:rPr>
          <w:rFonts w:ascii="Calibri" w:hAnsi="Calibri"/>
          <w:sz w:val="22"/>
          <w:szCs w:val="22"/>
        </w:rPr>
        <w:t>prendre</w:t>
      </w:r>
      <w:proofErr w:type="gramEnd"/>
      <w:r w:rsidRPr="008C094C">
        <w:rPr>
          <w:rFonts w:ascii="Calibri" w:hAnsi="Calibri"/>
          <w:sz w:val="22"/>
          <w:szCs w:val="22"/>
        </w:rPr>
        <w:t xml:space="preserve"> toutes les dispositions nécessaires pour que son personnel et les tiers impliqués dans l’exécution du CONTRAT, qui auront connaissance d’informations confidentielles, s’engagent à traiter ces Informations avec le même degré de confidentialité que celui résultant de la présente clause ;</w:t>
      </w:r>
    </w:p>
    <w:p w14:paraId="06064D9B" w14:textId="77777777" w:rsidR="008C094C" w:rsidRDefault="008C094C" w:rsidP="004D4A29">
      <w:pPr>
        <w:pStyle w:val="Paragraphedeliste"/>
        <w:numPr>
          <w:ilvl w:val="0"/>
          <w:numId w:val="1"/>
        </w:numPr>
        <w:jc w:val="both"/>
        <w:rPr>
          <w:rFonts w:ascii="Calibri" w:hAnsi="Calibri"/>
          <w:sz w:val="22"/>
          <w:szCs w:val="22"/>
        </w:rPr>
      </w:pPr>
      <w:r w:rsidRPr="008C094C">
        <w:rPr>
          <w:rFonts w:ascii="Calibri" w:hAnsi="Calibri"/>
          <w:sz w:val="22"/>
          <w:szCs w:val="22"/>
        </w:rPr>
        <w:t>Rappeler, le cas échéant, le caractère confidentiel des informations confidentielles à son personnel et aux tiers impliqués dans l’exécution du CONTRAT, dès la communication de ces informations ;</w:t>
      </w:r>
    </w:p>
    <w:p w14:paraId="19DF6AF4" w14:textId="7C32E6B9" w:rsidR="008C094C" w:rsidRDefault="008C094C" w:rsidP="004D4A29">
      <w:pPr>
        <w:pStyle w:val="Paragraphedeliste"/>
        <w:numPr>
          <w:ilvl w:val="0"/>
          <w:numId w:val="1"/>
        </w:numPr>
        <w:jc w:val="both"/>
        <w:rPr>
          <w:rFonts w:ascii="Calibri" w:hAnsi="Calibri"/>
          <w:sz w:val="22"/>
          <w:szCs w:val="22"/>
        </w:rPr>
      </w:pPr>
      <w:proofErr w:type="gramStart"/>
      <w:r w:rsidRPr="008C094C">
        <w:rPr>
          <w:rFonts w:ascii="Calibri" w:hAnsi="Calibri"/>
          <w:sz w:val="22"/>
          <w:szCs w:val="22"/>
        </w:rPr>
        <w:t>rappeler</w:t>
      </w:r>
      <w:proofErr w:type="gramEnd"/>
      <w:r w:rsidRPr="008C094C">
        <w:rPr>
          <w:rFonts w:ascii="Calibri" w:hAnsi="Calibri"/>
          <w:sz w:val="22"/>
          <w:szCs w:val="22"/>
        </w:rPr>
        <w:t xml:space="preserve"> le caractère confidentiel des informations confidentielles avant toute réunion au cours de laquelle des informations confidentielles seront communiquées.</w:t>
      </w:r>
    </w:p>
    <w:p w14:paraId="47CA3F8B" w14:textId="77777777" w:rsidR="008C094C" w:rsidRPr="008C094C" w:rsidRDefault="008C094C" w:rsidP="004D4A29">
      <w:pPr>
        <w:pStyle w:val="Paragraphedeliste"/>
        <w:numPr>
          <w:ilvl w:val="0"/>
          <w:numId w:val="1"/>
        </w:numPr>
        <w:jc w:val="both"/>
        <w:rPr>
          <w:rFonts w:ascii="Calibri" w:hAnsi="Calibri"/>
          <w:sz w:val="22"/>
          <w:szCs w:val="22"/>
        </w:rPr>
      </w:pPr>
    </w:p>
    <w:p w14:paraId="2B16D361" w14:textId="55DC4831" w:rsidR="008C094C" w:rsidRDefault="008C094C" w:rsidP="008C094C">
      <w:pPr>
        <w:jc w:val="both"/>
        <w:rPr>
          <w:rFonts w:ascii="Calibri" w:hAnsi="Calibri"/>
          <w:sz w:val="22"/>
          <w:szCs w:val="22"/>
        </w:rPr>
      </w:pPr>
      <w:r w:rsidRPr="008C094C">
        <w:rPr>
          <w:rFonts w:ascii="Calibri" w:hAnsi="Calibri"/>
          <w:sz w:val="22"/>
          <w:szCs w:val="22"/>
        </w:rPr>
        <w:t>Le CONTRACTANT ne pourra, sauf dans la mesure nécessaire aux fins de la réalisation des prestations, divulguer aucun élément du CONTRAT sans le consentement écrit préalable de l’autre partie.</w:t>
      </w:r>
    </w:p>
    <w:p w14:paraId="7ECA5D15" w14:textId="0DAC37DF" w:rsidR="00F87EB0" w:rsidRDefault="00F87EB0" w:rsidP="008C094C">
      <w:pPr>
        <w:jc w:val="both"/>
        <w:rPr>
          <w:rFonts w:ascii="Calibri" w:hAnsi="Calibri"/>
          <w:sz w:val="22"/>
          <w:szCs w:val="22"/>
        </w:rPr>
      </w:pPr>
    </w:p>
    <w:p w14:paraId="5EE6CFDD" w14:textId="6BCD36FB" w:rsidR="00D033A8" w:rsidRPr="00D033A8" w:rsidRDefault="00A0233D" w:rsidP="004D4A29">
      <w:pPr>
        <w:pStyle w:val="Paragraphedeliste"/>
        <w:numPr>
          <w:ilvl w:val="2"/>
          <w:numId w:val="4"/>
        </w:numPr>
        <w:shd w:val="clear" w:color="auto" w:fill="D99594" w:themeFill="accent2" w:themeFillTint="99"/>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Ethique</w:t>
      </w:r>
    </w:p>
    <w:p w14:paraId="5A229E0D" w14:textId="4CEE706E" w:rsidR="008C094C" w:rsidRPr="00D033A8" w:rsidRDefault="008C094C" w:rsidP="00D033A8">
      <w:pPr>
        <w:jc w:val="both"/>
        <w:rPr>
          <w:rFonts w:ascii="Calibri" w:hAnsi="Calibri"/>
          <w:b/>
          <w:sz w:val="22"/>
          <w:szCs w:val="22"/>
        </w:rPr>
      </w:pPr>
    </w:p>
    <w:p w14:paraId="72E3FE13" w14:textId="1CD92177" w:rsidR="008C094C" w:rsidRPr="008C094C" w:rsidRDefault="008C094C" w:rsidP="008C094C">
      <w:pPr>
        <w:jc w:val="both"/>
        <w:rPr>
          <w:rFonts w:ascii="Calibri" w:hAnsi="Calibri"/>
          <w:sz w:val="22"/>
          <w:szCs w:val="22"/>
        </w:rPr>
      </w:pPr>
      <w:r w:rsidRPr="008C094C">
        <w:rPr>
          <w:rFonts w:ascii="Calibri" w:hAnsi="Calibri"/>
          <w:sz w:val="22"/>
          <w:szCs w:val="22"/>
        </w:rPr>
        <w:t xml:space="preserve">Le CONTRACTANT s’engage également à prendre connaissance du code de conduite d'Expertise France et à s’y conformer strictement (le code de conduite </w:t>
      </w:r>
      <w:r w:rsidR="00DF7987">
        <w:rPr>
          <w:rFonts w:ascii="Calibri" w:hAnsi="Calibri"/>
          <w:sz w:val="22"/>
          <w:szCs w:val="22"/>
        </w:rPr>
        <w:t>d’Expertise France</w:t>
      </w:r>
      <w:r w:rsidRPr="008C094C">
        <w:rPr>
          <w:rFonts w:ascii="Calibri" w:hAnsi="Calibri"/>
          <w:sz w:val="22"/>
          <w:szCs w:val="22"/>
        </w:rPr>
        <w:t xml:space="preserve"> est accessible sur le site web de l’agence : </w:t>
      </w:r>
      <w:r w:rsidRPr="00DF7987">
        <w:rPr>
          <w:rFonts w:ascii="Calibri" w:hAnsi="Calibri"/>
          <w:color w:val="365F91" w:themeColor="accent1" w:themeShade="BF"/>
          <w:sz w:val="22"/>
          <w:szCs w:val="22"/>
        </w:rPr>
        <w:t>www.expertisefrance.fr</w:t>
      </w:r>
      <w:r w:rsidRPr="008C094C">
        <w:rPr>
          <w:rFonts w:ascii="Calibri" w:hAnsi="Calibri"/>
          <w:sz w:val="22"/>
          <w:szCs w:val="22"/>
        </w:rPr>
        <w:t>).</w:t>
      </w:r>
    </w:p>
    <w:p w14:paraId="2F970781" w14:textId="28DFBCE5" w:rsidR="008C094C" w:rsidRDefault="008C094C" w:rsidP="008C094C">
      <w:pPr>
        <w:jc w:val="both"/>
        <w:rPr>
          <w:rFonts w:ascii="Calibri" w:hAnsi="Calibri"/>
          <w:sz w:val="22"/>
          <w:szCs w:val="22"/>
        </w:rPr>
      </w:pPr>
      <w:r w:rsidRPr="008C094C">
        <w:rPr>
          <w:rFonts w:ascii="Calibri" w:hAnsi="Calibri"/>
          <w:sz w:val="22"/>
          <w:szCs w:val="22"/>
        </w:rPr>
        <w:t>Tout manquement au code de conduite est susceptible d’entraîner la résiliation du contrat et d’engager la responsabilité du CONTRACTANT.</w:t>
      </w:r>
    </w:p>
    <w:p w14:paraId="2A5E5D42" w14:textId="61ED1ADA" w:rsidR="00D033A8" w:rsidRDefault="00D033A8" w:rsidP="008C094C">
      <w:pPr>
        <w:jc w:val="both"/>
        <w:rPr>
          <w:rFonts w:ascii="Calibri" w:hAnsi="Calibri"/>
          <w:sz w:val="22"/>
          <w:szCs w:val="22"/>
        </w:rPr>
      </w:pPr>
    </w:p>
    <w:p w14:paraId="57056F02" w14:textId="6F6E66CD" w:rsidR="00D033A8" w:rsidRPr="00D033A8" w:rsidRDefault="00A0233D" w:rsidP="004D4A29">
      <w:pPr>
        <w:pStyle w:val="Paragraphedeliste"/>
        <w:numPr>
          <w:ilvl w:val="2"/>
          <w:numId w:val="4"/>
        </w:numPr>
        <w:shd w:val="clear" w:color="auto" w:fill="D99594" w:themeFill="accent2" w:themeFillTint="99"/>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Règlement des litiges</w:t>
      </w:r>
    </w:p>
    <w:p w14:paraId="21AD83EB" w14:textId="254A4BAA" w:rsidR="00DF7987" w:rsidRPr="00F87EB0" w:rsidRDefault="00DF7987" w:rsidP="00F87EB0">
      <w:pPr>
        <w:jc w:val="both"/>
        <w:rPr>
          <w:rFonts w:ascii="Calibri" w:hAnsi="Calibri"/>
          <w:b/>
          <w:sz w:val="22"/>
          <w:szCs w:val="22"/>
        </w:rPr>
      </w:pPr>
    </w:p>
    <w:p w14:paraId="15A4EB37" w14:textId="77777777" w:rsidR="00DF7987" w:rsidRDefault="008C094C" w:rsidP="008C094C">
      <w:pPr>
        <w:jc w:val="both"/>
        <w:rPr>
          <w:rFonts w:ascii="Calibri" w:hAnsi="Calibri"/>
          <w:sz w:val="22"/>
          <w:szCs w:val="22"/>
        </w:rPr>
      </w:pPr>
      <w:r w:rsidRPr="008C094C">
        <w:rPr>
          <w:rFonts w:ascii="Calibri" w:hAnsi="Calibri"/>
          <w:sz w:val="22"/>
          <w:szCs w:val="22"/>
        </w:rPr>
        <w:t>Tout différend entre les PARTIES relatif à l’existence, la validité, l’interprétation, l’exécution et la résiliation du CONTRAT (ou de l’une quelconque de ses clauses) que les PARTIES ne pourraient pas résoudre à l’amiable dans les 30 jours de la notification du différend par la PARTIE demanderesse à l’autre PARTIE, sera soumis devant la juridiction compétente.</w:t>
      </w:r>
    </w:p>
    <w:p w14:paraId="192F8F83" w14:textId="63FA553D" w:rsidR="008C094C" w:rsidRPr="008C094C" w:rsidRDefault="008C094C" w:rsidP="008C094C">
      <w:pPr>
        <w:jc w:val="both"/>
        <w:rPr>
          <w:rFonts w:ascii="Calibri" w:hAnsi="Calibri"/>
          <w:sz w:val="22"/>
          <w:szCs w:val="22"/>
        </w:rPr>
      </w:pPr>
      <w:r w:rsidRPr="008C094C">
        <w:rPr>
          <w:rFonts w:ascii="Calibri" w:hAnsi="Calibri"/>
          <w:sz w:val="22"/>
          <w:szCs w:val="22"/>
        </w:rPr>
        <w:t>Le droit applicable au présent CONTRAT est le droit français, à l’exclusion de tout autre droit.</w:t>
      </w:r>
    </w:p>
    <w:p w14:paraId="31FFF4C5" w14:textId="41D277B3" w:rsidR="00F87EB0" w:rsidRDefault="00F87EB0" w:rsidP="008C094C">
      <w:pPr>
        <w:jc w:val="both"/>
        <w:rPr>
          <w:rFonts w:ascii="Calibri" w:hAnsi="Calibri"/>
          <w:sz w:val="22"/>
          <w:szCs w:val="22"/>
        </w:rPr>
      </w:pPr>
    </w:p>
    <w:p w14:paraId="56AB7586" w14:textId="37005ED4" w:rsidR="00F87EB0" w:rsidRPr="005726ED" w:rsidRDefault="00F87EB0" w:rsidP="004D4A29">
      <w:pPr>
        <w:pStyle w:val="Paragraphedeliste"/>
        <w:numPr>
          <w:ilvl w:val="1"/>
          <w:numId w:val="4"/>
        </w:numPr>
        <w:shd w:val="clear" w:color="auto" w:fill="E36C0A" w:themeFill="accent6" w:themeFillShade="BF"/>
        <w:rPr>
          <w:rFonts w:ascii="Calibri" w:eastAsia="Arial Unicode MS" w:hAnsi="Calibri" w:cs="Arial Unicode MS"/>
          <w:b/>
          <w:color w:val="FFFFFF" w:themeColor="background1"/>
          <w:sz w:val="22"/>
          <w:szCs w:val="22"/>
          <w:lang w:eastAsia="en-US"/>
        </w:rPr>
      </w:pPr>
      <w:r w:rsidRPr="005726ED">
        <w:rPr>
          <w:rFonts w:ascii="Calibri" w:eastAsia="Arial Unicode MS" w:hAnsi="Calibri" w:cs="Arial Unicode MS"/>
          <w:b/>
          <w:color w:val="FFFFFF" w:themeColor="background1"/>
          <w:sz w:val="22"/>
          <w:szCs w:val="22"/>
          <w:lang w:eastAsia="en-US"/>
        </w:rPr>
        <w:t>Objet et porté du marché</w:t>
      </w:r>
    </w:p>
    <w:p w14:paraId="4246ED09" w14:textId="77777777" w:rsidR="00F87EB0" w:rsidRPr="008C094C" w:rsidRDefault="00F87EB0" w:rsidP="008C094C">
      <w:pPr>
        <w:jc w:val="both"/>
        <w:rPr>
          <w:rFonts w:ascii="Calibri" w:hAnsi="Calibri"/>
          <w:sz w:val="22"/>
          <w:szCs w:val="22"/>
        </w:rPr>
      </w:pPr>
    </w:p>
    <w:p w14:paraId="0BC8E92B" w14:textId="15B9564F" w:rsidR="00F87EB0" w:rsidRPr="00DF7987" w:rsidRDefault="00F87EB0" w:rsidP="004D4A29">
      <w:pPr>
        <w:pStyle w:val="Paragraphedeliste"/>
        <w:numPr>
          <w:ilvl w:val="2"/>
          <w:numId w:val="4"/>
        </w:numPr>
        <w:shd w:val="clear" w:color="auto" w:fill="E5B8B7" w:themeFill="accent2" w:themeFillTint="66"/>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lastRenderedPageBreak/>
        <w:t>Objet du marché</w:t>
      </w:r>
    </w:p>
    <w:p w14:paraId="682548D7" w14:textId="0ECF7955" w:rsidR="008C094C" w:rsidRPr="008C094C" w:rsidRDefault="008C094C" w:rsidP="008C094C">
      <w:pPr>
        <w:jc w:val="both"/>
        <w:rPr>
          <w:rFonts w:ascii="Calibri" w:hAnsi="Calibri"/>
          <w:sz w:val="22"/>
          <w:szCs w:val="22"/>
        </w:rPr>
      </w:pPr>
    </w:p>
    <w:p w14:paraId="79685A16" w14:textId="19F78B4E" w:rsidR="008C094C" w:rsidRPr="008C094C" w:rsidRDefault="008C094C" w:rsidP="008C094C">
      <w:pPr>
        <w:jc w:val="both"/>
        <w:rPr>
          <w:rFonts w:ascii="Calibri" w:hAnsi="Calibri"/>
          <w:sz w:val="22"/>
          <w:szCs w:val="22"/>
        </w:rPr>
      </w:pPr>
      <w:r w:rsidRPr="008C094C">
        <w:rPr>
          <w:rFonts w:ascii="Calibri" w:hAnsi="Calibri"/>
          <w:sz w:val="22"/>
          <w:szCs w:val="22"/>
        </w:rPr>
        <w:t xml:space="preserve">Le présent marché est un marché de services. Il concerne des prestations </w:t>
      </w:r>
      <w:r w:rsidR="00806550">
        <w:rPr>
          <w:rFonts w:ascii="Calibri" w:hAnsi="Calibri"/>
          <w:sz w:val="22"/>
          <w:szCs w:val="22"/>
        </w:rPr>
        <w:t>de services traiteur</w:t>
      </w:r>
      <w:r w:rsidRPr="008C094C">
        <w:rPr>
          <w:rFonts w:ascii="Calibri" w:hAnsi="Calibri"/>
          <w:sz w:val="22"/>
          <w:szCs w:val="22"/>
        </w:rPr>
        <w:t xml:space="preserve"> conformément aux conditions du présent cahier des charges.</w:t>
      </w:r>
    </w:p>
    <w:p w14:paraId="3354F31B" w14:textId="5625A1F4" w:rsidR="008C094C" w:rsidRPr="008C094C" w:rsidRDefault="008C094C" w:rsidP="008C094C">
      <w:pPr>
        <w:jc w:val="both"/>
        <w:rPr>
          <w:rFonts w:ascii="Calibri" w:hAnsi="Calibri"/>
          <w:sz w:val="22"/>
          <w:szCs w:val="22"/>
        </w:rPr>
      </w:pPr>
      <w:r w:rsidRPr="008C094C">
        <w:rPr>
          <w:rFonts w:ascii="Calibri" w:hAnsi="Calibri"/>
          <w:sz w:val="22"/>
          <w:szCs w:val="22"/>
        </w:rPr>
        <w:t xml:space="preserve">Le présent marché a pour but de conclure un accord-cadre. L’accord-cadre sera conclu avec plusieurs soumissionnaires après une mise en concurrence réalisée via une procédure négociée directe </w:t>
      </w:r>
      <w:r w:rsidR="00C05511" w:rsidRPr="00C05511">
        <w:rPr>
          <w:rFonts w:ascii="Calibri" w:hAnsi="Calibri"/>
          <w:sz w:val="22"/>
          <w:szCs w:val="22"/>
        </w:rPr>
        <w:t>sans</w:t>
      </w:r>
      <w:r w:rsidRPr="008C094C">
        <w:rPr>
          <w:rFonts w:ascii="Calibri" w:hAnsi="Calibri"/>
          <w:sz w:val="22"/>
          <w:szCs w:val="22"/>
        </w:rPr>
        <w:t xml:space="preserve"> publicité. L’attribution des marchés fondés sur l’accord-cadre se fera sans remise en concurrence.</w:t>
      </w:r>
    </w:p>
    <w:p w14:paraId="5CFF290D" w14:textId="38829D5D" w:rsidR="008C094C" w:rsidRPr="008C094C" w:rsidRDefault="008C094C" w:rsidP="008C094C">
      <w:pPr>
        <w:jc w:val="both"/>
        <w:rPr>
          <w:rFonts w:ascii="Calibri" w:hAnsi="Calibri"/>
          <w:sz w:val="22"/>
          <w:szCs w:val="22"/>
        </w:rPr>
      </w:pPr>
      <w:del w:id="31" w:author="Hébert LANMATCHION" w:date="2025-10-15T19:08:00Z">
        <w:r w:rsidRPr="008C094C" w:rsidDel="008B6801">
          <w:rPr>
            <w:rFonts w:ascii="Calibri" w:hAnsi="Calibri"/>
            <w:sz w:val="22"/>
            <w:szCs w:val="22"/>
          </w:rPr>
          <w:delText xml:space="preserve">Pour chaque lot, l’accord-cadre sera conclu avec </w:delText>
        </w:r>
      </w:del>
      <w:del w:id="32" w:author="Hébert LANMATCHION" w:date="2025-10-15T18:42:00Z">
        <w:r w:rsidRPr="008C094C" w:rsidDel="00162D8B">
          <w:rPr>
            <w:rFonts w:ascii="Calibri" w:hAnsi="Calibri"/>
            <w:sz w:val="22"/>
            <w:szCs w:val="22"/>
          </w:rPr>
          <w:delText xml:space="preserve">au moins trois </w:delText>
        </w:r>
      </w:del>
      <w:del w:id="33" w:author="Hébert LANMATCHION" w:date="2025-10-15T19:08:00Z">
        <w:r w:rsidRPr="008C094C" w:rsidDel="008B6801">
          <w:rPr>
            <w:rFonts w:ascii="Calibri" w:hAnsi="Calibri"/>
            <w:sz w:val="22"/>
            <w:szCs w:val="22"/>
          </w:rPr>
          <w:delText>soumissionnaire</w:delText>
        </w:r>
      </w:del>
      <w:del w:id="34" w:author="Hébert LANMATCHION" w:date="2025-10-15T18:43:00Z">
        <w:r w:rsidRPr="008C094C" w:rsidDel="00162D8B">
          <w:rPr>
            <w:rFonts w:ascii="Calibri" w:hAnsi="Calibri"/>
            <w:sz w:val="22"/>
            <w:szCs w:val="22"/>
          </w:rPr>
          <w:delText>s</w:delText>
        </w:r>
      </w:del>
      <w:del w:id="35" w:author="Hébert LANMATCHION" w:date="2025-10-15T19:08:00Z">
        <w:r w:rsidRPr="008C094C" w:rsidDel="008B6801">
          <w:rPr>
            <w:rFonts w:ascii="Calibri" w:hAnsi="Calibri"/>
            <w:sz w:val="22"/>
            <w:szCs w:val="22"/>
          </w:rPr>
          <w:delText xml:space="preserve"> sélectionné</w:delText>
        </w:r>
      </w:del>
      <w:del w:id="36" w:author="Hébert LANMATCHION" w:date="2025-10-15T18:43:00Z">
        <w:r w:rsidRPr="008C094C" w:rsidDel="00162D8B">
          <w:rPr>
            <w:rFonts w:ascii="Calibri" w:hAnsi="Calibri"/>
            <w:sz w:val="22"/>
            <w:szCs w:val="22"/>
          </w:rPr>
          <w:delText>s</w:delText>
        </w:r>
      </w:del>
      <w:del w:id="37" w:author="Hébert LANMATCHION" w:date="2025-10-15T19:08:00Z">
        <w:r w:rsidRPr="008C094C" w:rsidDel="008B6801">
          <w:rPr>
            <w:rFonts w:ascii="Calibri" w:hAnsi="Calibri"/>
            <w:sz w:val="22"/>
            <w:szCs w:val="22"/>
          </w:rPr>
          <w:delText xml:space="preserve"> qui </w:delText>
        </w:r>
      </w:del>
      <w:del w:id="38" w:author="Hébert LANMATCHION" w:date="2025-10-15T18:43:00Z">
        <w:r w:rsidRPr="008C094C" w:rsidDel="00162D8B">
          <w:rPr>
            <w:rFonts w:ascii="Calibri" w:hAnsi="Calibri"/>
            <w:sz w:val="22"/>
            <w:szCs w:val="22"/>
          </w:rPr>
          <w:delText xml:space="preserve">ont déposé </w:delText>
        </w:r>
      </w:del>
      <w:del w:id="39" w:author="Hébert LANMATCHION" w:date="2025-10-15T19:08:00Z">
        <w:r w:rsidRPr="008C094C" w:rsidDel="008B6801">
          <w:rPr>
            <w:rFonts w:ascii="Calibri" w:hAnsi="Calibri"/>
            <w:sz w:val="22"/>
            <w:szCs w:val="22"/>
          </w:rPr>
          <w:delText xml:space="preserve">une offre formellement et matériellement régulière et qui lors de l’examen des offres dans le cadre des critères d’attribution </w:delText>
        </w:r>
      </w:del>
      <w:del w:id="40" w:author="Hébert LANMATCHION" w:date="2025-10-15T18:43:00Z">
        <w:r w:rsidRPr="008C094C" w:rsidDel="00162D8B">
          <w:rPr>
            <w:rFonts w:ascii="Calibri" w:hAnsi="Calibri"/>
            <w:sz w:val="22"/>
            <w:szCs w:val="22"/>
          </w:rPr>
          <w:delText xml:space="preserve">ont </w:delText>
        </w:r>
      </w:del>
      <w:del w:id="41" w:author="Hébert LANMATCHION" w:date="2025-10-15T19:08:00Z">
        <w:r w:rsidRPr="008C094C" w:rsidDel="008B6801">
          <w:rPr>
            <w:rFonts w:ascii="Calibri" w:hAnsi="Calibri"/>
            <w:sz w:val="22"/>
            <w:szCs w:val="22"/>
          </w:rPr>
          <w:delText xml:space="preserve">obtenu </w:delText>
        </w:r>
      </w:del>
      <w:del w:id="42" w:author="Hébert LANMATCHION" w:date="2025-10-15T18:43:00Z">
        <w:r w:rsidRPr="008C094C" w:rsidDel="00162D8B">
          <w:rPr>
            <w:rFonts w:ascii="Calibri" w:hAnsi="Calibri"/>
            <w:sz w:val="22"/>
            <w:szCs w:val="22"/>
          </w:rPr>
          <w:delText>les</w:delText>
        </w:r>
      </w:del>
      <w:del w:id="43" w:author="Hébert LANMATCHION" w:date="2025-10-15T19:08:00Z">
        <w:r w:rsidRPr="008C094C" w:rsidDel="008B6801">
          <w:rPr>
            <w:rFonts w:ascii="Calibri" w:hAnsi="Calibri"/>
            <w:sz w:val="22"/>
            <w:szCs w:val="22"/>
          </w:rPr>
          <w:delText xml:space="preserve"> cotation</w:delText>
        </w:r>
      </w:del>
      <w:del w:id="44" w:author="Hébert LANMATCHION" w:date="2025-10-15T18:43:00Z">
        <w:r w:rsidRPr="008C094C" w:rsidDel="00162D8B">
          <w:rPr>
            <w:rFonts w:ascii="Calibri" w:hAnsi="Calibri"/>
            <w:sz w:val="22"/>
            <w:szCs w:val="22"/>
          </w:rPr>
          <w:delText>s</w:delText>
        </w:r>
      </w:del>
      <w:del w:id="45" w:author="Hébert LANMATCHION" w:date="2025-10-15T19:08:00Z">
        <w:r w:rsidRPr="008C094C" w:rsidDel="008B6801">
          <w:rPr>
            <w:rFonts w:ascii="Calibri" w:hAnsi="Calibri"/>
            <w:sz w:val="22"/>
            <w:szCs w:val="22"/>
          </w:rPr>
          <w:delText xml:space="preserve"> finale</w:delText>
        </w:r>
      </w:del>
      <w:del w:id="46" w:author="Hébert LANMATCHION" w:date="2025-10-15T18:43:00Z">
        <w:r w:rsidRPr="008C094C" w:rsidDel="00162D8B">
          <w:rPr>
            <w:rFonts w:ascii="Calibri" w:hAnsi="Calibri"/>
            <w:sz w:val="22"/>
            <w:szCs w:val="22"/>
          </w:rPr>
          <w:delText>s</w:delText>
        </w:r>
      </w:del>
      <w:del w:id="47" w:author="Hébert LANMATCHION" w:date="2025-10-15T19:08:00Z">
        <w:r w:rsidRPr="008C094C" w:rsidDel="008B6801">
          <w:rPr>
            <w:rFonts w:ascii="Calibri" w:hAnsi="Calibri"/>
            <w:sz w:val="22"/>
            <w:szCs w:val="22"/>
          </w:rPr>
          <w:delText xml:space="preserve"> </w:delText>
        </w:r>
      </w:del>
      <w:del w:id="48" w:author="Hébert LANMATCHION" w:date="2025-10-15T18:43:00Z">
        <w:r w:rsidRPr="008C094C" w:rsidDel="00162D8B">
          <w:rPr>
            <w:rFonts w:ascii="Calibri" w:hAnsi="Calibri"/>
            <w:sz w:val="22"/>
            <w:szCs w:val="22"/>
          </w:rPr>
          <w:delText xml:space="preserve">les </w:delText>
        </w:r>
      </w:del>
      <w:del w:id="49" w:author="Hébert LANMATCHION" w:date="2025-10-15T19:08:00Z">
        <w:r w:rsidRPr="008C094C" w:rsidDel="008B6801">
          <w:rPr>
            <w:rFonts w:ascii="Calibri" w:hAnsi="Calibri"/>
            <w:sz w:val="22"/>
            <w:szCs w:val="22"/>
          </w:rPr>
          <w:delText>plus élevée</w:delText>
        </w:r>
      </w:del>
      <w:del w:id="50" w:author="Hébert LANMATCHION" w:date="2025-10-15T18:44:00Z">
        <w:r w:rsidRPr="008C094C" w:rsidDel="00162D8B">
          <w:rPr>
            <w:rFonts w:ascii="Calibri" w:hAnsi="Calibri"/>
            <w:sz w:val="22"/>
            <w:szCs w:val="22"/>
          </w:rPr>
          <w:delText>s</w:delText>
        </w:r>
      </w:del>
      <w:del w:id="51" w:author="Hébert LANMATCHION" w:date="2025-10-15T19:08:00Z">
        <w:r w:rsidRPr="008C094C" w:rsidDel="008B6801">
          <w:rPr>
            <w:rFonts w:ascii="Calibri" w:hAnsi="Calibri"/>
            <w:sz w:val="22"/>
            <w:szCs w:val="22"/>
          </w:rPr>
          <w:delText xml:space="preserve">. </w:delText>
        </w:r>
      </w:del>
      <w:r w:rsidRPr="008C094C">
        <w:rPr>
          <w:rFonts w:ascii="Calibri" w:hAnsi="Calibri"/>
          <w:sz w:val="22"/>
          <w:szCs w:val="22"/>
        </w:rPr>
        <w:t>Le pouvoir adjudicateur se réserve le droit de conclure l’accord-cadre avec moins de trois (03) soumissionnaires, si pour un lot donné, il n’est pas à mesure d’obtenir trois offres sélectionnées et régulières.</w:t>
      </w:r>
    </w:p>
    <w:p w14:paraId="71362A82" w14:textId="696B1A15" w:rsidR="008C094C" w:rsidRPr="00806550" w:rsidRDefault="008C094C" w:rsidP="00806550">
      <w:pPr>
        <w:jc w:val="both"/>
        <w:rPr>
          <w:rFonts w:ascii="Calibri" w:hAnsi="Calibri"/>
          <w:sz w:val="22"/>
          <w:szCs w:val="22"/>
        </w:rPr>
      </w:pPr>
      <w:r w:rsidRPr="008C094C">
        <w:rPr>
          <w:rFonts w:ascii="Calibri" w:hAnsi="Calibri"/>
          <w:sz w:val="22"/>
          <w:szCs w:val="22"/>
        </w:rPr>
        <w:t>Les prestations visées par le présent accord-cadre consistent lors des séminaires, ateliers et rencontres or</w:t>
      </w:r>
      <w:r w:rsidR="00806550">
        <w:rPr>
          <w:rFonts w:ascii="Calibri" w:hAnsi="Calibri"/>
          <w:sz w:val="22"/>
          <w:szCs w:val="22"/>
        </w:rPr>
        <w:t xml:space="preserve">ganisés par Expertise France à </w:t>
      </w:r>
      <w:r w:rsidRPr="00806550">
        <w:rPr>
          <w:rFonts w:ascii="Calibri" w:hAnsi="Calibri"/>
          <w:sz w:val="22"/>
          <w:szCs w:val="22"/>
        </w:rPr>
        <w:t>assurer les pres</w:t>
      </w:r>
      <w:r w:rsidR="00806550">
        <w:rPr>
          <w:rFonts w:ascii="Calibri" w:hAnsi="Calibri"/>
          <w:sz w:val="22"/>
          <w:szCs w:val="22"/>
        </w:rPr>
        <w:t xml:space="preserve">tations de services </w:t>
      </w:r>
      <w:del w:id="52" w:author="Hébert LANMATCHION" w:date="2025-10-29T16:59:00Z">
        <w:r w:rsidR="00806550" w:rsidDel="000F0F84">
          <w:rPr>
            <w:rFonts w:ascii="Calibri" w:hAnsi="Calibri"/>
            <w:sz w:val="22"/>
            <w:szCs w:val="22"/>
          </w:rPr>
          <w:delText xml:space="preserve">de </w:delText>
        </w:r>
      </w:del>
      <w:r w:rsidR="00806550">
        <w:rPr>
          <w:rFonts w:ascii="Calibri" w:hAnsi="Calibri"/>
          <w:sz w:val="22"/>
          <w:szCs w:val="22"/>
        </w:rPr>
        <w:t>traiteur</w:t>
      </w:r>
      <w:ins w:id="53" w:author="Hébert LANMATCHION" w:date="2025-10-29T16:59:00Z">
        <w:r w:rsidR="000F0F84">
          <w:rPr>
            <w:rFonts w:ascii="Calibri" w:hAnsi="Calibri"/>
            <w:sz w:val="22"/>
            <w:szCs w:val="22"/>
          </w:rPr>
          <w:t>s</w:t>
        </w:r>
      </w:ins>
      <w:r w:rsidR="00F87EB0" w:rsidRPr="00806550">
        <w:rPr>
          <w:rFonts w:ascii="Calibri" w:hAnsi="Calibri"/>
          <w:sz w:val="22"/>
          <w:szCs w:val="22"/>
        </w:rPr>
        <w:t xml:space="preserve"> au profit des participants.</w:t>
      </w:r>
    </w:p>
    <w:p w14:paraId="6C5CAAAB" w14:textId="77777777" w:rsidR="00F87EB0" w:rsidRPr="00F87EB0" w:rsidRDefault="00F87EB0" w:rsidP="00F87EB0">
      <w:pPr>
        <w:pStyle w:val="Paragraphedeliste"/>
        <w:jc w:val="both"/>
        <w:rPr>
          <w:rFonts w:ascii="Calibri" w:hAnsi="Calibri"/>
          <w:sz w:val="22"/>
          <w:szCs w:val="22"/>
        </w:rPr>
      </w:pPr>
    </w:p>
    <w:p w14:paraId="0704EBE0" w14:textId="551C59EC" w:rsidR="00F87EB0" w:rsidRPr="003E5C4B" w:rsidRDefault="003E5C4B" w:rsidP="004D4A29">
      <w:pPr>
        <w:pStyle w:val="Paragraphedeliste"/>
        <w:numPr>
          <w:ilvl w:val="2"/>
          <w:numId w:val="4"/>
        </w:numPr>
        <w:shd w:val="clear" w:color="auto" w:fill="E5B8B7" w:themeFill="accent2" w:themeFillTint="66"/>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Allotissement</w:t>
      </w:r>
    </w:p>
    <w:p w14:paraId="7B621CFC" w14:textId="7BB624BD" w:rsidR="008C094C" w:rsidRPr="008C094C" w:rsidRDefault="008C094C" w:rsidP="008C094C">
      <w:pPr>
        <w:jc w:val="both"/>
        <w:rPr>
          <w:rFonts w:ascii="Calibri" w:hAnsi="Calibri"/>
          <w:sz w:val="22"/>
          <w:szCs w:val="22"/>
        </w:rPr>
      </w:pPr>
    </w:p>
    <w:p w14:paraId="7DFEEE79" w14:textId="263A87FB" w:rsidR="008C094C" w:rsidRPr="008C094C" w:rsidRDefault="00806550" w:rsidP="008C094C">
      <w:pPr>
        <w:jc w:val="both"/>
        <w:rPr>
          <w:rFonts w:ascii="Calibri" w:hAnsi="Calibri"/>
          <w:sz w:val="22"/>
          <w:szCs w:val="22"/>
        </w:rPr>
      </w:pPr>
      <w:r>
        <w:rPr>
          <w:rFonts w:ascii="Calibri" w:hAnsi="Calibri"/>
          <w:sz w:val="22"/>
          <w:szCs w:val="22"/>
        </w:rPr>
        <w:t xml:space="preserve">Le marché est divisé </w:t>
      </w:r>
      <w:r w:rsidRPr="008B6801">
        <w:rPr>
          <w:rFonts w:ascii="Calibri" w:hAnsi="Calibri"/>
          <w:sz w:val="22"/>
          <w:szCs w:val="22"/>
        </w:rPr>
        <w:t xml:space="preserve">en </w:t>
      </w:r>
      <w:del w:id="54" w:author="Hébert LANMATCHION" w:date="2025-12-12T09:11:00Z">
        <w:r w:rsidRPr="008B6801" w:rsidDel="00402F41">
          <w:rPr>
            <w:rFonts w:ascii="Calibri" w:hAnsi="Calibri"/>
            <w:sz w:val="22"/>
            <w:szCs w:val="22"/>
            <w:rPrChange w:id="55" w:author="Hébert LANMATCHION" w:date="2025-10-15T19:12:00Z">
              <w:rPr>
                <w:rFonts w:ascii="Calibri" w:hAnsi="Calibri"/>
                <w:sz w:val="22"/>
                <w:szCs w:val="22"/>
                <w:highlight w:val="yellow"/>
              </w:rPr>
            </w:rPrChange>
          </w:rPr>
          <w:delText xml:space="preserve">trois </w:delText>
        </w:r>
      </w:del>
      <w:ins w:id="56" w:author="Hébert LANMATCHION" w:date="2026-02-12T10:13:00Z">
        <w:r w:rsidR="0049290E">
          <w:rPr>
            <w:rFonts w:ascii="Calibri" w:hAnsi="Calibri"/>
            <w:sz w:val="22"/>
            <w:szCs w:val="22"/>
          </w:rPr>
          <w:t>six</w:t>
        </w:r>
      </w:ins>
      <w:ins w:id="57" w:author="Hébert LANMATCHION" w:date="2025-12-12T09:11:00Z">
        <w:r w:rsidR="00402F41" w:rsidRPr="008B6801">
          <w:rPr>
            <w:rFonts w:ascii="Calibri" w:hAnsi="Calibri"/>
            <w:sz w:val="22"/>
            <w:szCs w:val="22"/>
            <w:rPrChange w:id="58" w:author="Hébert LANMATCHION" w:date="2025-10-15T19:12:00Z">
              <w:rPr>
                <w:rFonts w:ascii="Calibri" w:hAnsi="Calibri"/>
                <w:sz w:val="22"/>
                <w:szCs w:val="22"/>
                <w:highlight w:val="yellow"/>
              </w:rPr>
            </w:rPrChange>
          </w:rPr>
          <w:t xml:space="preserve"> </w:t>
        </w:r>
      </w:ins>
      <w:r w:rsidRPr="008B6801">
        <w:rPr>
          <w:rFonts w:ascii="Calibri" w:hAnsi="Calibri"/>
          <w:sz w:val="22"/>
          <w:szCs w:val="22"/>
          <w:rPrChange w:id="59" w:author="Hébert LANMATCHION" w:date="2025-10-15T19:12:00Z">
            <w:rPr>
              <w:rFonts w:ascii="Calibri" w:hAnsi="Calibri"/>
              <w:sz w:val="22"/>
              <w:szCs w:val="22"/>
              <w:highlight w:val="yellow"/>
            </w:rPr>
          </w:rPrChange>
        </w:rPr>
        <w:t>(0</w:t>
      </w:r>
      <w:ins w:id="60" w:author="Hébert LANMATCHION" w:date="2026-02-12T10:14:00Z">
        <w:r w:rsidR="0049290E">
          <w:rPr>
            <w:rFonts w:ascii="Calibri" w:hAnsi="Calibri"/>
            <w:sz w:val="22"/>
            <w:szCs w:val="22"/>
          </w:rPr>
          <w:t>6</w:t>
        </w:r>
      </w:ins>
      <w:del w:id="61" w:author="Hébert LANMATCHION" w:date="2025-12-12T09:11:00Z">
        <w:r w:rsidRPr="008B6801" w:rsidDel="00402F41">
          <w:rPr>
            <w:rFonts w:ascii="Calibri" w:hAnsi="Calibri"/>
            <w:sz w:val="22"/>
            <w:szCs w:val="22"/>
            <w:rPrChange w:id="62" w:author="Hébert LANMATCHION" w:date="2025-10-15T19:12:00Z">
              <w:rPr>
                <w:rFonts w:ascii="Calibri" w:hAnsi="Calibri"/>
                <w:sz w:val="22"/>
                <w:szCs w:val="22"/>
                <w:highlight w:val="yellow"/>
              </w:rPr>
            </w:rPrChange>
          </w:rPr>
          <w:delText>3</w:delText>
        </w:r>
      </w:del>
      <w:r w:rsidR="008C094C" w:rsidRPr="008B6801">
        <w:rPr>
          <w:rFonts w:ascii="Calibri" w:hAnsi="Calibri"/>
          <w:sz w:val="22"/>
          <w:szCs w:val="22"/>
          <w:rPrChange w:id="63" w:author="Hébert LANMATCHION" w:date="2025-10-15T19:12:00Z">
            <w:rPr>
              <w:rFonts w:ascii="Calibri" w:hAnsi="Calibri"/>
              <w:sz w:val="22"/>
              <w:szCs w:val="22"/>
              <w:highlight w:val="yellow"/>
            </w:rPr>
          </w:rPrChange>
        </w:rPr>
        <w:t>)</w:t>
      </w:r>
      <w:r w:rsidR="008C094C" w:rsidRPr="008C094C">
        <w:rPr>
          <w:rFonts w:ascii="Calibri" w:hAnsi="Calibri"/>
          <w:sz w:val="22"/>
          <w:szCs w:val="22"/>
        </w:rPr>
        <w:t xml:space="preserve"> lots formant chacun un tout indivisible. Une offre pour une partie d’un lot est irrecevable.</w:t>
      </w:r>
    </w:p>
    <w:p w14:paraId="380F8CC5" w14:textId="77777777" w:rsidR="008C094C" w:rsidRPr="008C094C" w:rsidRDefault="008C094C" w:rsidP="008C094C">
      <w:pPr>
        <w:jc w:val="both"/>
        <w:rPr>
          <w:rFonts w:ascii="Calibri" w:hAnsi="Calibri"/>
          <w:sz w:val="22"/>
          <w:szCs w:val="22"/>
        </w:rPr>
      </w:pPr>
      <w:r w:rsidRPr="008C094C">
        <w:rPr>
          <w:rFonts w:ascii="Calibri" w:hAnsi="Calibri"/>
          <w:sz w:val="22"/>
          <w:szCs w:val="22"/>
        </w:rPr>
        <w:t>Les lots sont les suivants :</w:t>
      </w:r>
    </w:p>
    <w:p w14:paraId="3D5AB99E" w14:textId="60276F70" w:rsidR="003E5C4B" w:rsidRDefault="008C094C" w:rsidP="004D4A29">
      <w:pPr>
        <w:pStyle w:val="Paragraphedeliste"/>
        <w:numPr>
          <w:ilvl w:val="0"/>
          <w:numId w:val="6"/>
        </w:numPr>
        <w:jc w:val="both"/>
        <w:rPr>
          <w:rFonts w:ascii="Calibri" w:hAnsi="Calibri"/>
          <w:sz w:val="22"/>
          <w:szCs w:val="22"/>
        </w:rPr>
      </w:pPr>
      <w:r w:rsidRPr="003E5C4B">
        <w:rPr>
          <w:rFonts w:ascii="Calibri" w:hAnsi="Calibri"/>
          <w:sz w:val="22"/>
          <w:szCs w:val="22"/>
        </w:rPr>
        <w:t xml:space="preserve">Lot 1 : Prestation de services </w:t>
      </w:r>
      <w:r w:rsidR="00806550">
        <w:rPr>
          <w:rFonts w:ascii="Calibri" w:hAnsi="Calibri"/>
          <w:sz w:val="22"/>
          <w:szCs w:val="22"/>
        </w:rPr>
        <w:t>traiteur</w:t>
      </w:r>
      <w:r w:rsidRPr="003E5C4B">
        <w:rPr>
          <w:rFonts w:ascii="Calibri" w:hAnsi="Calibri"/>
          <w:sz w:val="22"/>
          <w:szCs w:val="22"/>
        </w:rPr>
        <w:t xml:space="preserve"> dans la ville de</w:t>
      </w:r>
      <w:ins w:id="64" w:author="Hébert LANMATCHION" w:date="2025-10-15T19:09:00Z">
        <w:r w:rsidR="008B6801">
          <w:rPr>
            <w:rFonts w:ascii="Calibri" w:hAnsi="Calibri"/>
            <w:sz w:val="22"/>
            <w:szCs w:val="22"/>
          </w:rPr>
          <w:t xml:space="preserve"> Lomé</w:t>
        </w:r>
      </w:ins>
      <w:del w:id="65" w:author="Hébert LANMATCHION" w:date="2025-10-15T19:09:00Z">
        <w:r w:rsidRPr="003E5C4B" w:rsidDel="008B6801">
          <w:rPr>
            <w:rFonts w:ascii="Calibri" w:hAnsi="Calibri"/>
            <w:sz w:val="22"/>
            <w:szCs w:val="22"/>
          </w:rPr>
          <w:delText xml:space="preserve"> </w:delText>
        </w:r>
        <w:r w:rsidR="00032284" w:rsidDel="008B6801">
          <w:rPr>
            <w:rFonts w:ascii="Calibri" w:hAnsi="Calibri"/>
            <w:sz w:val="22"/>
            <w:szCs w:val="22"/>
          </w:rPr>
          <w:delText>………………….</w:delText>
        </w:r>
      </w:del>
      <w:r w:rsidRPr="003E5C4B">
        <w:rPr>
          <w:rFonts w:ascii="Calibri" w:hAnsi="Calibri"/>
          <w:sz w:val="22"/>
          <w:szCs w:val="22"/>
        </w:rPr>
        <w:t xml:space="preserve"> ;</w:t>
      </w:r>
    </w:p>
    <w:p w14:paraId="17E40458" w14:textId="3A97A8AA" w:rsidR="003E5C4B" w:rsidRDefault="008C094C" w:rsidP="004D4A29">
      <w:pPr>
        <w:pStyle w:val="Paragraphedeliste"/>
        <w:numPr>
          <w:ilvl w:val="0"/>
          <w:numId w:val="6"/>
        </w:numPr>
        <w:jc w:val="both"/>
        <w:rPr>
          <w:rFonts w:ascii="Calibri" w:hAnsi="Calibri"/>
          <w:sz w:val="22"/>
          <w:szCs w:val="22"/>
        </w:rPr>
      </w:pPr>
      <w:r w:rsidRPr="003E5C4B">
        <w:rPr>
          <w:rFonts w:ascii="Calibri" w:hAnsi="Calibri"/>
          <w:sz w:val="22"/>
          <w:szCs w:val="22"/>
        </w:rPr>
        <w:t xml:space="preserve">Lot 2 : Prestation de services </w:t>
      </w:r>
      <w:r w:rsidR="00806550">
        <w:rPr>
          <w:rFonts w:ascii="Calibri" w:hAnsi="Calibri"/>
          <w:sz w:val="22"/>
          <w:szCs w:val="22"/>
        </w:rPr>
        <w:t>traiteur</w:t>
      </w:r>
      <w:r w:rsidR="00806550" w:rsidRPr="003E5C4B">
        <w:rPr>
          <w:rFonts w:ascii="Calibri" w:hAnsi="Calibri"/>
          <w:sz w:val="22"/>
          <w:szCs w:val="22"/>
        </w:rPr>
        <w:t xml:space="preserve"> </w:t>
      </w:r>
      <w:r w:rsidRPr="003E5C4B">
        <w:rPr>
          <w:rFonts w:ascii="Calibri" w:hAnsi="Calibri"/>
          <w:sz w:val="22"/>
          <w:szCs w:val="22"/>
        </w:rPr>
        <w:t xml:space="preserve">dans la ville de </w:t>
      </w:r>
      <w:ins w:id="66" w:author="Hébert LANMATCHION" w:date="2025-10-15T19:09:00Z">
        <w:r w:rsidR="008B6801">
          <w:rPr>
            <w:rFonts w:ascii="Calibri" w:hAnsi="Calibri"/>
            <w:sz w:val="22"/>
            <w:szCs w:val="22"/>
          </w:rPr>
          <w:t>Sokodé</w:t>
        </w:r>
      </w:ins>
      <w:del w:id="67" w:author="Hébert LANMATCHION" w:date="2025-10-15T19:09:00Z">
        <w:r w:rsidR="00032284" w:rsidDel="008B6801">
          <w:rPr>
            <w:rFonts w:ascii="Calibri" w:hAnsi="Calibri"/>
            <w:sz w:val="22"/>
            <w:szCs w:val="22"/>
          </w:rPr>
          <w:delText>…………………</w:delText>
        </w:r>
      </w:del>
      <w:r w:rsidRPr="003E5C4B">
        <w:rPr>
          <w:rFonts w:ascii="Calibri" w:hAnsi="Calibri"/>
          <w:sz w:val="22"/>
          <w:szCs w:val="22"/>
        </w:rPr>
        <w:t xml:space="preserve"> ;</w:t>
      </w:r>
    </w:p>
    <w:p w14:paraId="1DAB121C" w14:textId="3319F61C" w:rsidR="003E5C4B" w:rsidRDefault="008C094C" w:rsidP="004D4A29">
      <w:pPr>
        <w:pStyle w:val="Paragraphedeliste"/>
        <w:numPr>
          <w:ilvl w:val="0"/>
          <w:numId w:val="6"/>
        </w:numPr>
        <w:jc w:val="both"/>
        <w:rPr>
          <w:ins w:id="68" w:author="Hébert LANMATCHION" w:date="2025-12-12T09:04:00Z"/>
          <w:rFonts w:ascii="Calibri" w:hAnsi="Calibri"/>
          <w:sz w:val="22"/>
          <w:szCs w:val="22"/>
        </w:rPr>
      </w:pPr>
      <w:r w:rsidRPr="003E5C4B">
        <w:rPr>
          <w:rFonts w:ascii="Calibri" w:hAnsi="Calibri"/>
          <w:sz w:val="22"/>
          <w:szCs w:val="22"/>
        </w:rPr>
        <w:t xml:space="preserve">Lot 3 : Prestation de services </w:t>
      </w:r>
      <w:r w:rsidR="00806550">
        <w:rPr>
          <w:rFonts w:ascii="Calibri" w:hAnsi="Calibri"/>
          <w:sz w:val="22"/>
          <w:szCs w:val="22"/>
        </w:rPr>
        <w:t>traiteur</w:t>
      </w:r>
      <w:r w:rsidRPr="003E5C4B">
        <w:rPr>
          <w:rFonts w:ascii="Calibri" w:hAnsi="Calibri"/>
          <w:sz w:val="22"/>
          <w:szCs w:val="22"/>
        </w:rPr>
        <w:t xml:space="preserve"> dans la ville </w:t>
      </w:r>
      <w:r w:rsidR="00032284">
        <w:rPr>
          <w:rFonts w:ascii="Calibri" w:hAnsi="Calibri"/>
          <w:sz w:val="22"/>
          <w:szCs w:val="22"/>
        </w:rPr>
        <w:t xml:space="preserve">de </w:t>
      </w:r>
      <w:ins w:id="69" w:author="Hébert LANMATCHION" w:date="2025-10-15T19:10:00Z">
        <w:r w:rsidR="008B6801">
          <w:rPr>
            <w:rFonts w:ascii="Calibri" w:hAnsi="Calibri"/>
            <w:sz w:val="22"/>
            <w:szCs w:val="22"/>
          </w:rPr>
          <w:t>Kara</w:t>
        </w:r>
      </w:ins>
      <w:del w:id="70" w:author="Hébert LANMATCHION" w:date="2025-10-15T19:10:00Z">
        <w:r w:rsidR="00032284" w:rsidDel="008B6801">
          <w:rPr>
            <w:rFonts w:ascii="Calibri" w:hAnsi="Calibri"/>
            <w:sz w:val="22"/>
            <w:szCs w:val="22"/>
          </w:rPr>
          <w:delText>……………………</w:delText>
        </w:r>
      </w:del>
      <w:r w:rsidRPr="003E5C4B">
        <w:rPr>
          <w:rFonts w:ascii="Calibri" w:hAnsi="Calibri"/>
          <w:sz w:val="22"/>
          <w:szCs w:val="22"/>
        </w:rPr>
        <w:t xml:space="preserve"> ;</w:t>
      </w:r>
    </w:p>
    <w:p w14:paraId="0603533D" w14:textId="185A481B" w:rsidR="00D80A45" w:rsidRDefault="00D80A45" w:rsidP="004D4A29">
      <w:pPr>
        <w:pStyle w:val="Paragraphedeliste"/>
        <w:numPr>
          <w:ilvl w:val="0"/>
          <w:numId w:val="6"/>
        </w:numPr>
        <w:jc w:val="both"/>
        <w:rPr>
          <w:ins w:id="71" w:author="Hébert LANMATCHION" w:date="2025-12-12T09:05:00Z"/>
          <w:rFonts w:ascii="Calibri" w:hAnsi="Calibri"/>
          <w:sz w:val="22"/>
          <w:szCs w:val="22"/>
        </w:rPr>
      </w:pPr>
      <w:ins w:id="72" w:author="Hébert LANMATCHION" w:date="2025-12-12T09:04:00Z">
        <w:r>
          <w:rPr>
            <w:rFonts w:ascii="Calibri" w:hAnsi="Calibri"/>
            <w:sz w:val="22"/>
            <w:szCs w:val="22"/>
          </w:rPr>
          <w:t>Lot 4 : Prestation de services traite</w:t>
        </w:r>
      </w:ins>
      <w:ins w:id="73" w:author="Hébert LANMATCHION" w:date="2025-12-12T09:05:00Z">
        <w:r>
          <w:rPr>
            <w:rFonts w:ascii="Calibri" w:hAnsi="Calibri"/>
            <w:sz w:val="22"/>
            <w:szCs w:val="22"/>
          </w:rPr>
          <w:t>ur dans la ville de Atakpamé ;</w:t>
        </w:r>
      </w:ins>
    </w:p>
    <w:p w14:paraId="5A8CFBF7" w14:textId="6E5DEDF5" w:rsidR="00D80A45" w:rsidRDefault="00D80A45" w:rsidP="004D4A29">
      <w:pPr>
        <w:pStyle w:val="Paragraphedeliste"/>
        <w:numPr>
          <w:ilvl w:val="0"/>
          <w:numId w:val="6"/>
        </w:numPr>
        <w:jc w:val="both"/>
        <w:rPr>
          <w:ins w:id="74" w:author="Hébert LANMATCHION" w:date="2026-02-12T10:14:00Z"/>
          <w:rFonts w:ascii="Calibri" w:hAnsi="Calibri"/>
          <w:sz w:val="22"/>
          <w:szCs w:val="22"/>
        </w:rPr>
      </w:pPr>
      <w:ins w:id="75" w:author="Hébert LANMATCHION" w:date="2025-12-12T09:05:00Z">
        <w:r>
          <w:rPr>
            <w:rFonts w:ascii="Calibri" w:hAnsi="Calibri"/>
            <w:sz w:val="22"/>
            <w:szCs w:val="22"/>
          </w:rPr>
          <w:t>Lot 5 : Prestation de service traiteur dans la ville de Dapaong</w:t>
        </w:r>
      </w:ins>
      <w:ins w:id="76" w:author="Hébert LANMATCHION" w:date="2026-02-12T10:14:00Z">
        <w:r w:rsidR="0049290E">
          <w:rPr>
            <w:rFonts w:ascii="Calibri" w:hAnsi="Calibri"/>
            <w:sz w:val="22"/>
            <w:szCs w:val="22"/>
          </w:rPr>
          <w:t> ;</w:t>
        </w:r>
      </w:ins>
    </w:p>
    <w:p w14:paraId="247EC9FD" w14:textId="7F62D0CB" w:rsidR="0049290E" w:rsidRPr="0049290E" w:rsidRDefault="0049290E" w:rsidP="0049290E">
      <w:pPr>
        <w:pStyle w:val="Paragraphedeliste"/>
        <w:numPr>
          <w:ilvl w:val="0"/>
          <w:numId w:val="6"/>
        </w:numPr>
        <w:jc w:val="both"/>
        <w:rPr>
          <w:rFonts w:ascii="Calibri" w:hAnsi="Calibri"/>
          <w:sz w:val="22"/>
          <w:szCs w:val="22"/>
          <w:rPrChange w:id="77" w:author="Hébert LANMATCHION" w:date="2026-02-12T10:14:00Z">
            <w:rPr/>
          </w:rPrChange>
        </w:rPr>
        <w:pPrChange w:id="78" w:author="Hébert LANMATCHION" w:date="2026-02-12T10:14:00Z">
          <w:pPr>
            <w:pStyle w:val="Paragraphedeliste"/>
            <w:numPr>
              <w:numId w:val="6"/>
            </w:numPr>
            <w:ind w:hanging="360"/>
            <w:jc w:val="both"/>
          </w:pPr>
        </w:pPrChange>
      </w:pPr>
      <w:ins w:id="79" w:author="Hébert LANMATCHION" w:date="2026-02-12T10:14:00Z">
        <w:r>
          <w:rPr>
            <w:rFonts w:ascii="Calibri" w:hAnsi="Calibri"/>
            <w:sz w:val="22"/>
            <w:szCs w:val="22"/>
          </w:rPr>
          <w:t>Lot 6</w:t>
        </w:r>
        <w:r>
          <w:rPr>
            <w:rFonts w:ascii="Calibri" w:hAnsi="Calibri"/>
            <w:sz w:val="22"/>
            <w:szCs w:val="22"/>
          </w:rPr>
          <w:t xml:space="preserve"> : Prestation de service traiteur dans la ville de </w:t>
        </w:r>
        <w:r>
          <w:rPr>
            <w:rFonts w:ascii="Calibri" w:hAnsi="Calibri"/>
            <w:sz w:val="22"/>
            <w:szCs w:val="22"/>
          </w:rPr>
          <w:t>Kpalimé</w:t>
        </w:r>
        <w:bookmarkStart w:id="80" w:name="_GoBack"/>
        <w:bookmarkEnd w:id="80"/>
        <w:r>
          <w:rPr>
            <w:rFonts w:ascii="Calibri" w:hAnsi="Calibri"/>
            <w:sz w:val="22"/>
            <w:szCs w:val="22"/>
          </w:rPr>
          <w:t> ;</w:t>
        </w:r>
      </w:ins>
    </w:p>
    <w:p w14:paraId="5FF24A1E" w14:textId="77777777" w:rsidR="003E5C4B" w:rsidRPr="003E5C4B" w:rsidRDefault="003E5C4B" w:rsidP="003E5C4B">
      <w:pPr>
        <w:jc w:val="both"/>
        <w:rPr>
          <w:rFonts w:ascii="Calibri" w:hAnsi="Calibri"/>
          <w:sz w:val="22"/>
          <w:szCs w:val="22"/>
        </w:rPr>
      </w:pPr>
    </w:p>
    <w:p w14:paraId="6772763B" w14:textId="3BC079B0" w:rsidR="008C094C" w:rsidRPr="008C094C" w:rsidRDefault="008C094C" w:rsidP="008C094C">
      <w:pPr>
        <w:jc w:val="both"/>
        <w:rPr>
          <w:rFonts w:ascii="Calibri" w:hAnsi="Calibri"/>
          <w:sz w:val="22"/>
          <w:szCs w:val="22"/>
        </w:rPr>
      </w:pPr>
      <w:r w:rsidRPr="008C094C">
        <w:rPr>
          <w:rFonts w:ascii="Calibri" w:hAnsi="Calibri"/>
          <w:sz w:val="22"/>
          <w:szCs w:val="22"/>
        </w:rPr>
        <w:t>Le soumissionnaire peut introduire une offre pour un, plusieurs ou tous les lots du marché</w:t>
      </w:r>
      <w:ins w:id="81" w:author="Hébert LANMATCHION" w:date="2025-11-05T08:40:00Z">
        <w:r w:rsidR="00E452B9">
          <w:rPr>
            <w:rFonts w:ascii="Calibri" w:hAnsi="Calibri"/>
            <w:sz w:val="22"/>
            <w:szCs w:val="22"/>
          </w:rPr>
          <w:t xml:space="preserve"> s’il justifie de ses qualifications pour chaque lot</w:t>
        </w:r>
      </w:ins>
      <w:r w:rsidRPr="008C094C">
        <w:rPr>
          <w:rFonts w:ascii="Calibri" w:hAnsi="Calibri"/>
          <w:sz w:val="22"/>
          <w:szCs w:val="22"/>
        </w:rPr>
        <w:t xml:space="preserve">. </w:t>
      </w:r>
    </w:p>
    <w:p w14:paraId="2D2E9232" w14:textId="77777777" w:rsidR="008C094C" w:rsidRPr="008C094C" w:rsidRDefault="008C094C" w:rsidP="008C094C">
      <w:pPr>
        <w:jc w:val="both"/>
        <w:rPr>
          <w:rFonts w:ascii="Calibri" w:hAnsi="Calibri"/>
          <w:sz w:val="22"/>
          <w:szCs w:val="22"/>
        </w:rPr>
      </w:pPr>
      <w:r w:rsidRPr="008C094C">
        <w:rPr>
          <w:rFonts w:ascii="Calibri" w:hAnsi="Calibri"/>
          <w:sz w:val="22"/>
          <w:szCs w:val="22"/>
        </w:rPr>
        <w:t>Dans son offre pour plusieurs lots, le soumissionnaire ne peut pas présenter des rabais ou propositions d’amélioration de son offre pour le cas où ces mêmes lots lui seraient attribués.</w:t>
      </w:r>
    </w:p>
    <w:p w14:paraId="20B28137" w14:textId="58759E8F" w:rsidR="003E5C4B" w:rsidRDefault="003E5C4B" w:rsidP="008C094C">
      <w:pPr>
        <w:jc w:val="both"/>
        <w:rPr>
          <w:rFonts w:ascii="Calibri" w:hAnsi="Calibri"/>
          <w:sz w:val="22"/>
          <w:szCs w:val="22"/>
        </w:rPr>
      </w:pPr>
    </w:p>
    <w:p w14:paraId="360F38A1" w14:textId="035D3001" w:rsidR="003E5C4B" w:rsidRPr="003E5C4B" w:rsidRDefault="003E5C4B" w:rsidP="004D4A29">
      <w:pPr>
        <w:pStyle w:val="Paragraphedeliste"/>
        <w:numPr>
          <w:ilvl w:val="2"/>
          <w:numId w:val="4"/>
        </w:numPr>
        <w:shd w:val="clear" w:color="auto" w:fill="E5B8B7" w:themeFill="accent2" w:themeFillTint="66"/>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Description de la prestation pour chaque lot</w:t>
      </w:r>
    </w:p>
    <w:p w14:paraId="3350CB76" w14:textId="77777777" w:rsidR="003E5C4B" w:rsidRPr="008C094C" w:rsidRDefault="003E5C4B" w:rsidP="008C094C">
      <w:pPr>
        <w:jc w:val="both"/>
        <w:rPr>
          <w:rFonts w:ascii="Calibri" w:hAnsi="Calibri"/>
          <w:sz w:val="22"/>
          <w:szCs w:val="22"/>
        </w:rPr>
      </w:pPr>
    </w:p>
    <w:p w14:paraId="11E8B3EF" w14:textId="0C9AC0EC" w:rsidR="008C094C" w:rsidRPr="008C094C" w:rsidRDefault="00EA2355" w:rsidP="008C094C">
      <w:pPr>
        <w:jc w:val="both"/>
        <w:rPr>
          <w:rFonts w:ascii="Calibri" w:hAnsi="Calibri"/>
          <w:sz w:val="22"/>
          <w:szCs w:val="22"/>
        </w:rPr>
      </w:pPr>
      <w:r>
        <w:rPr>
          <w:rFonts w:ascii="Calibri" w:hAnsi="Calibri"/>
          <w:sz w:val="22"/>
          <w:szCs w:val="22"/>
        </w:rPr>
        <w:t>Il s’agira d’assurer un service de préparation, présentation et</w:t>
      </w:r>
      <w:r w:rsidRPr="00EA2355">
        <w:rPr>
          <w:rFonts w:ascii="Calibri" w:hAnsi="Calibri"/>
          <w:sz w:val="22"/>
          <w:szCs w:val="22"/>
        </w:rPr>
        <w:t xml:space="preserve"> fourniture de repas pour des événements</w:t>
      </w:r>
      <w:r w:rsidR="00936999">
        <w:rPr>
          <w:rFonts w:ascii="Calibri" w:hAnsi="Calibri"/>
          <w:sz w:val="22"/>
          <w:szCs w:val="22"/>
        </w:rPr>
        <w:t xml:space="preserve"> organisés par Expertise France.</w:t>
      </w:r>
    </w:p>
    <w:p w14:paraId="274B91F8" w14:textId="4433710A" w:rsidR="008C094C" w:rsidRDefault="00936999" w:rsidP="00936999">
      <w:pPr>
        <w:pStyle w:val="Paragraphedeliste"/>
        <w:numPr>
          <w:ilvl w:val="0"/>
          <w:numId w:val="9"/>
        </w:numPr>
        <w:jc w:val="both"/>
        <w:rPr>
          <w:rFonts w:ascii="Calibri" w:hAnsi="Calibri"/>
          <w:b/>
          <w:sz w:val="22"/>
          <w:szCs w:val="22"/>
        </w:rPr>
      </w:pPr>
      <w:r w:rsidRPr="00936999">
        <w:rPr>
          <w:rFonts w:ascii="Calibri" w:hAnsi="Calibri"/>
          <w:b/>
          <w:sz w:val="22"/>
          <w:szCs w:val="22"/>
        </w:rPr>
        <w:t>Conception de menus personnalisés</w:t>
      </w:r>
      <w:r w:rsidRPr="003E5C4B">
        <w:rPr>
          <w:rFonts w:ascii="Calibri" w:hAnsi="Calibri"/>
          <w:b/>
          <w:sz w:val="22"/>
          <w:szCs w:val="22"/>
        </w:rPr>
        <w:t xml:space="preserve"> :</w:t>
      </w:r>
    </w:p>
    <w:p w14:paraId="1E3269F7" w14:textId="54CC850F" w:rsidR="003E5C4B" w:rsidRPr="008C094C" w:rsidRDefault="003E5C4B" w:rsidP="008C094C">
      <w:pPr>
        <w:jc w:val="both"/>
        <w:rPr>
          <w:rFonts w:ascii="Calibri" w:hAnsi="Calibri"/>
          <w:sz w:val="22"/>
          <w:szCs w:val="22"/>
        </w:rPr>
      </w:pPr>
    </w:p>
    <w:p w14:paraId="69E94CF7" w14:textId="161C6C69" w:rsidR="008C094C" w:rsidRDefault="008C094C" w:rsidP="008C094C">
      <w:pPr>
        <w:jc w:val="both"/>
        <w:rPr>
          <w:rFonts w:ascii="Calibri" w:hAnsi="Calibri"/>
          <w:sz w:val="22"/>
          <w:szCs w:val="22"/>
        </w:rPr>
      </w:pPr>
      <w:r w:rsidRPr="008C094C">
        <w:rPr>
          <w:rFonts w:ascii="Calibri" w:hAnsi="Calibri"/>
          <w:sz w:val="22"/>
          <w:szCs w:val="22"/>
        </w:rPr>
        <w:t xml:space="preserve">Le prestataire doit également fournir l’intégralité du service </w:t>
      </w:r>
      <w:r w:rsidR="00936999">
        <w:rPr>
          <w:rFonts w:ascii="Calibri" w:hAnsi="Calibri"/>
          <w:sz w:val="22"/>
          <w:szCs w:val="22"/>
        </w:rPr>
        <w:t>traiteur</w:t>
      </w:r>
      <w:r w:rsidRPr="008C094C">
        <w:rPr>
          <w:rFonts w:ascii="Calibri" w:hAnsi="Calibri"/>
          <w:sz w:val="22"/>
          <w:szCs w:val="22"/>
        </w:rPr>
        <w:t xml:space="preserve"> pour le déjeuner ainsi qu’une ou deux pause-café par jour aux participants, formateurs et organisateurs. L’eau de boisson sera également servie en salle de réunion et pendant les différentes restaurations (déjeuner, pause-café).</w:t>
      </w:r>
    </w:p>
    <w:p w14:paraId="39868142" w14:textId="123B2AE4" w:rsidR="00936999" w:rsidRDefault="00936999" w:rsidP="008C094C">
      <w:pPr>
        <w:jc w:val="both"/>
        <w:rPr>
          <w:rFonts w:ascii="Calibri" w:hAnsi="Calibri"/>
          <w:sz w:val="22"/>
          <w:szCs w:val="22"/>
        </w:rPr>
      </w:pPr>
    </w:p>
    <w:p w14:paraId="17799146" w14:textId="77777777" w:rsidR="00936999" w:rsidRPr="008C094C" w:rsidRDefault="00936999" w:rsidP="008C094C">
      <w:pPr>
        <w:jc w:val="both"/>
        <w:rPr>
          <w:rFonts w:ascii="Calibri" w:hAnsi="Calibri"/>
          <w:sz w:val="22"/>
          <w:szCs w:val="22"/>
        </w:rPr>
      </w:pPr>
    </w:p>
    <w:tbl>
      <w:tblPr>
        <w:tblStyle w:val="Grilledutableau"/>
        <w:tblW w:w="0" w:type="auto"/>
        <w:tblLook w:val="04A0" w:firstRow="1" w:lastRow="0" w:firstColumn="1" w:lastColumn="0" w:noHBand="0" w:noVBand="1"/>
        <w:tblPrChange w:id="82" w:author="Hébert LANMATCHION" w:date="2025-11-05T08:42:00Z">
          <w:tblPr>
            <w:tblStyle w:val="Grilledutableau"/>
            <w:tblW w:w="0" w:type="auto"/>
            <w:tblLook w:val="04A0" w:firstRow="1" w:lastRow="0" w:firstColumn="1" w:lastColumn="0" w:noHBand="0" w:noVBand="1"/>
          </w:tblPr>
        </w:tblPrChange>
      </w:tblPr>
      <w:tblGrid>
        <w:gridCol w:w="2410"/>
        <w:gridCol w:w="3742"/>
        <w:gridCol w:w="2910"/>
        <w:tblGridChange w:id="83">
          <w:tblGrid>
            <w:gridCol w:w="3539"/>
            <w:gridCol w:w="5523"/>
            <w:gridCol w:w="5523"/>
          </w:tblGrid>
        </w:tblGridChange>
      </w:tblGrid>
      <w:tr w:rsidR="00137CF4" w:rsidRPr="000F0F84" w14:paraId="23353379" w14:textId="3068F564" w:rsidTr="00137CF4">
        <w:tc>
          <w:tcPr>
            <w:tcW w:w="2410" w:type="dxa"/>
            <w:shd w:val="clear" w:color="auto" w:fill="95B3D7" w:themeFill="accent1" w:themeFillTint="99"/>
            <w:tcPrChange w:id="84" w:author="Hébert LANMATCHION" w:date="2025-11-05T08:42:00Z">
              <w:tcPr>
                <w:tcW w:w="3539" w:type="dxa"/>
                <w:shd w:val="clear" w:color="auto" w:fill="95B3D7" w:themeFill="accent1" w:themeFillTint="99"/>
              </w:tcPr>
            </w:tcPrChange>
          </w:tcPr>
          <w:p w14:paraId="29F8FB91" w14:textId="77777777" w:rsidR="00137CF4" w:rsidRPr="000F0F84" w:rsidRDefault="00137CF4" w:rsidP="008A5577">
            <w:pPr>
              <w:jc w:val="center"/>
              <w:rPr>
                <w:rFonts w:asciiTheme="minorHAnsi" w:hAnsiTheme="minorHAnsi" w:cstheme="minorHAnsi"/>
                <w:b/>
                <w:sz w:val="22"/>
                <w:szCs w:val="22"/>
                <w:rPrChange w:id="85" w:author="Hébert LANMATCHION" w:date="2025-10-29T16:53:00Z">
                  <w:rPr>
                    <w:b/>
                  </w:rPr>
                </w:rPrChange>
              </w:rPr>
            </w:pPr>
            <w:r w:rsidRPr="000F0F84">
              <w:rPr>
                <w:rFonts w:asciiTheme="minorHAnsi" w:hAnsiTheme="minorHAnsi" w:cstheme="minorHAnsi"/>
                <w:b/>
                <w:sz w:val="22"/>
                <w:szCs w:val="22"/>
                <w:rPrChange w:id="86" w:author="Hébert LANMATCHION" w:date="2025-10-29T16:53:00Z">
                  <w:rPr>
                    <w:b/>
                  </w:rPr>
                </w:rPrChange>
              </w:rPr>
              <w:t>Prestations</w:t>
            </w:r>
          </w:p>
        </w:tc>
        <w:tc>
          <w:tcPr>
            <w:tcW w:w="3742" w:type="dxa"/>
            <w:shd w:val="clear" w:color="auto" w:fill="95B3D7" w:themeFill="accent1" w:themeFillTint="99"/>
            <w:tcPrChange w:id="87" w:author="Hébert LANMATCHION" w:date="2025-11-05T08:42:00Z">
              <w:tcPr>
                <w:tcW w:w="5523" w:type="dxa"/>
                <w:shd w:val="clear" w:color="auto" w:fill="95B3D7" w:themeFill="accent1" w:themeFillTint="99"/>
              </w:tcPr>
            </w:tcPrChange>
          </w:tcPr>
          <w:p w14:paraId="4FD7C1DE" w14:textId="77777777" w:rsidR="00137CF4" w:rsidRPr="000F0F84" w:rsidRDefault="00137CF4" w:rsidP="008A5577">
            <w:pPr>
              <w:jc w:val="center"/>
              <w:rPr>
                <w:rFonts w:asciiTheme="minorHAnsi" w:hAnsiTheme="minorHAnsi" w:cstheme="minorHAnsi"/>
                <w:b/>
                <w:sz w:val="22"/>
                <w:szCs w:val="22"/>
                <w:rPrChange w:id="88" w:author="Hébert LANMATCHION" w:date="2025-10-29T16:53:00Z">
                  <w:rPr>
                    <w:b/>
                  </w:rPr>
                </w:rPrChange>
              </w:rPr>
            </w:pPr>
            <w:r w:rsidRPr="000F0F84">
              <w:rPr>
                <w:rFonts w:asciiTheme="minorHAnsi" w:hAnsiTheme="minorHAnsi" w:cstheme="minorHAnsi"/>
                <w:b/>
                <w:sz w:val="22"/>
                <w:szCs w:val="22"/>
                <w:rPrChange w:id="89" w:author="Hébert LANMATCHION" w:date="2025-10-29T16:53:00Z">
                  <w:rPr>
                    <w:b/>
                  </w:rPr>
                </w:rPrChange>
              </w:rPr>
              <w:t>Descriptions</w:t>
            </w:r>
          </w:p>
        </w:tc>
        <w:tc>
          <w:tcPr>
            <w:tcW w:w="2910" w:type="dxa"/>
            <w:shd w:val="clear" w:color="auto" w:fill="95B3D7" w:themeFill="accent1" w:themeFillTint="99"/>
            <w:tcPrChange w:id="90" w:author="Hébert LANMATCHION" w:date="2025-11-05T08:42:00Z">
              <w:tcPr>
                <w:tcW w:w="5523" w:type="dxa"/>
                <w:shd w:val="clear" w:color="auto" w:fill="95B3D7" w:themeFill="accent1" w:themeFillTint="99"/>
              </w:tcPr>
            </w:tcPrChange>
          </w:tcPr>
          <w:p w14:paraId="459ACDCD" w14:textId="4A4C6AEB" w:rsidR="00137CF4" w:rsidRPr="000F0F84" w:rsidRDefault="00137CF4" w:rsidP="008A5577">
            <w:pPr>
              <w:jc w:val="center"/>
              <w:rPr>
                <w:ins w:id="91" w:author="Hébert LANMATCHION" w:date="2025-11-05T08:42:00Z"/>
                <w:rFonts w:asciiTheme="minorHAnsi" w:hAnsiTheme="minorHAnsi" w:cstheme="minorHAnsi"/>
                <w:b/>
                <w:sz w:val="22"/>
                <w:szCs w:val="22"/>
              </w:rPr>
            </w:pPr>
            <w:ins w:id="92" w:author="Hébert LANMATCHION" w:date="2025-11-05T08:42:00Z">
              <w:r>
                <w:rPr>
                  <w:rFonts w:asciiTheme="minorHAnsi" w:hAnsiTheme="minorHAnsi" w:cstheme="minorHAnsi"/>
                  <w:b/>
                  <w:sz w:val="22"/>
                  <w:szCs w:val="22"/>
                </w:rPr>
                <w:t>Prix unitaire</w:t>
              </w:r>
            </w:ins>
            <w:ins w:id="93" w:author="Hébert LANMATCHION" w:date="2026-02-12T09:24:00Z">
              <w:r w:rsidR="007E700B">
                <w:rPr>
                  <w:rFonts w:asciiTheme="minorHAnsi" w:hAnsiTheme="minorHAnsi" w:cstheme="minorHAnsi"/>
                  <w:b/>
                  <w:sz w:val="22"/>
                  <w:szCs w:val="22"/>
                </w:rPr>
                <w:t xml:space="preserve"> HT</w:t>
              </w:r>
            </w:ins>
          </w:p>
        </w:tc>
      </w:tr>
      <w:tr w:rsidR="00137CF4" w:rsidRPr="000F0F84" w14:paraId="6A9F2644" w14:textId="5ED60E75" w:rsidTr="00137CF4">
        <w:tc>
          <w:tcPr>
            <w:tcW w:w="2410" w:type="dxa"/>
            <w:tcPrChange w:id="94" w:author="Hébert LANMATCHION" w:date="2025-11-05T08:42:00Z">
              <w:tcPr>
                <w:tcW w:w="3539" w:type="dxa"/>
              </w:tcPr>
            </w:tcPrChange>
          </w:tcPr>
          <w:p w14:paraId="4B0469EB" w14:textId="77777777" w:rsidR="00137CF4" w:rsidRPr="000F0F84" w:rsidRDefault="00137CF4" w:rsidP="008A5577">
            <w:pPr>
              <w:rPr>
                <w:rFonts w:asciiTheme="minorHAnsi" w:hAnsiTheme="minorHAnsi" w:cstheme="minorHAnsi"/>
                <w:sz w:val="22"/>
                <w:szCs w:val="22"/>
                <w:rPrChange w:id="95" w:author="Hébert LANMATCHION" w:date="2025-10-29T16:53:00Z">
                  <w:rPr/>
                </w:rPrChange>
              </w:rPr>
            </w:pPr>
            <w:r w:rsidRPr="000F0F84">
              <w:rPr>
                <w:rFonts w:asciiTheme="minorHAnsi" w:hAnsiTheme="minorHAnsi" w:cstheme="minorHAnsi"/>
                <w:sz w:val="22"/>
                <w:szCs w:val="22"/>
                <w:rPrChange w:id="96" w:author="Hébert LANMATCHION" w:date="2025-10-29T16:53:00Z">
                  <w:rPr/>
                </w:rPrChange>
              </w:rPr>
              <w:t xml:space="preserve">Menu simple (Plat unique) avec </w:t>
            </w:r>
          </w:p>
          <w:p w14:paraId="036048B9" w14:textId="3F52A60A" w:rsidR="00137CF4" w:rsidRPr="000F0F84" w:rsidRDefault="00137CF4">
            <w:pPr>
              <w:jc w:val="both"/>
              <w:rPr>
                <w:rFonts w:asciiTheme="minorHAnsi" w:hAnsiTheme="minorHAnsi" w:cstheme="minorHAnsi"/>
                <w:sz w:val="22"/>
                <w:szCs w:val="22"/>
                <w:rPrChange w:id="97" w:author="Hébert LANMATCHION" w:date="2025-10-29T16:53:00Z">
                  <w:rPr/>
                </w:rPrChange>
              </w:rPr>
              <w:pPrChange w:id="98" w:author="Hébert LANMATCHION" w:date="2025-10-15T19:06:00Z">
                <w:pPr/>
              </w:pPrChange>
            </w:pPr>
            <w:r w:rsidRPr="000F0F84">
              <w:rPr>
                <w:rFonts w:asciiTheme="minorHAnsi" w:hAnsiTheme="minorHAnsi" w:cstheme="minorHAnsi"/>
                <w:sz w:val="22"/>
                <w:szCs w:val="22"/>
                <w:rPrChange w:id="99" w:author="Hébert LANMATCHION" w:date="2025-10-29T16:53:00Z">
                  <w:rPr/>
                </w:rPrChange>
              </w:rPr>
              <w:t>boissons non-alcoolisée ou à faible teneur en alcool</w:t>
            </w:r>
          </w:p>
        </w:tc>
        <w:tc>
          <w:tcPr>
            <w:tcW w:w="3742" w:type="dxa"/>
            <w:tcPrChange w:id="100" w:author="Hébert LANMATCHION" w:date="2025-11-05T08:42:00Z">
              <w:tcPr>
                <w:tcW w:w="5523" w:type="dxa"/>
              </w:tcPr>
            </w:tcPrChange>
          </w:tcPr>
          <w:p w14:paraId="1FD28759" w14:textId="77777777" w:rsidR="00137CF4" w:rsidRPr="000F0F84" w:rsidRDefault="00137CF4">
            <w:pPr>
              <w:jc w:val="both"/>
              <w:rPr>
                <w:rFonts w:asciiTheme="minorHAnsi" w:hAnsiTheme="minorHAnsi" w:cstheme="minorHAnsi"/>
                <w:sz w:val="22"/>
                <w:szCs w:val="22"/>
                <w:rPrChange w:id="101" w:author="Hébert LANMATCHION" w:date="2025-10-29T16:53:00Z">
                  <w:rPr/>
                </w:rPrChange>
              </w:rPr>
              <w:pPrChange w:id="102" w:author="Hébert LANMATCHION" w:date="2025-10-29T16:35:00Z">
                <w:pPr/>
              </w:pPrChange>
            </w:pPr>
            <w:r w:rsidRPr="000F0F84">
              <w:rPr>
                <w:rFonts w:asciiTheme="minorHAnsi" w:hAnsiTheme="minorHAnsi" w:cstheme="minorHAnsi"/>
                <w:sz w:val="22"/>
                <w:szCs w:val="22"/>
                <w:rPrChange w:id="103" w:author="Hébert LANMATCHION" w:date="2025-10-29T16:53:00Z">
                  <w:rPr/>
                </w:rPrChange>
              </w:rPr>
              <w:t>Résistant : viande/poisson + accompagnement avec une boisson non alcoolisée et une bouteille d’eau</w:t>
            </w:r>
          </w:p>
        </w:tc>
        <w:tc>
          <w:tcPr>
            <w:tcW w:w="2910" w:type="dxa"/>
            <w:tcPrChange w:id="104" w:author="Hébert LANMATCHION" w:date="2025-11-05T08:42:00Z">
              <w:tcPr>
                <w:tcW w:w="5523" w:type="dxa"/>
              </w:tcPr>
            </w:tcPrChange>
          </w:tcPr>
          <w:p w14:paraId="54F5884D" w14:textId="77777777" w:rsidR="00137CF4" w:rsidRPr="000F0F84" w:rsidRDefault="00137CF4">
            <w:pPr>
              <w:jc w:val="both"/>
              <w:rPr>
                <w:ins w:id="105" w:author="Hébert LANMATCHION" w:date="2025-11-05T08:42:00Z"/>
                <w:rFonts w:asciiTheme="minorHAnsi" w:hAnsiTheme="minorHAnsi" w:cstheme="minorHAnsi"/>
                <w:sz w:val="22"/>
                <w:szCs w:val="22"/>
              </w:rPr>
            </w:pPr>
          </w:p>
        </w:tc>
      </w:tr>
      <w:tr w:rsidR="00137CF4" w:rsidRPr="000F0F84" w14:paraId="0E9C5B0A" w14:textId="6A7ADE18" w:rsidTr="00137CF4">
        <w:tc>
          <w:tcPr>
            <w:tcW w:w="2410" w:type="dxa"/>
            <w:vAlign w:val="center"/>
            <w:tcPrChange w:id="106" w:author="Hébert LANMATCHION" w:date="2025-11-05T08:42:00Z">
              <w:tcPr>
                <w:tcW w:w="3539" w:type="dxa"/>
                <w:vAlign w:val="center"/>
              </w:tcPr>
            </w:tcPrChange>
          </w:tcPr>
          <w:p w14:paraId="768BDCBC" w14:textId="3ABAD669" w:rsidR="00137CF4" w:rsidRPr="000F0F84" w:rsidRDefault="00137CF4">
            <w:pPr>
              <w:rPr>
                <w:rFonts w:asciiTheme="minorHAnsi" w:hAnsiTheme="minorHAnsi" w:cstheme="minorHAnsi"/>
                <w:sz w:val="22"/>
                <w:szCs w:val="22"/>
                <w:rPrChange w:id="107" w:author="Hébert LANMATCHION" w:date="2025-10-29T16:53:00Z">
                  <w:rPr/>
                </w:rPrChange>
              </w:rPr>
            </w:pPr>
            <w:r w:rsidRPr="000F0F84">
              <w:rPr>
                <w:rFonts w:asciiTheme="minorHAnsi" w:hAnsiTheme="minorHAnsi" w:cstheme="minorHAnsi"/>
                <w:sz w:val="22"/>
                <w:szCs w:val="22"/>
                <w:rPrChange w:id="108" w:author="Hébert LANMATCHION" w:date="2025-10-29T16:53:00Z">
                  <w:rPr/>
                </w:rPrChange>
              </w:rPr>
              <w:t>Menu amélioré</w:t>
            </w:r>
          </w:p>
        </w:tc>
        <w:tc>
          <w:tcPr>
            <w:tcW w:w="3742" w:type="dxa"/>
            <w:tcPrChange w:id="109" w:author="Hébert LANMATCHION" w:date="2025-11-05T08:42:00Z">
              <w:tcPr>
                <w:tcW w:w="5523" w:type="dxa"/>
              </w:tcPr>
            </w:tcPrChange>
          </w:tcPr>
          <w:p w14:paraId="6EA016EC" w14:textId="38154519" w:rsidR="00137CF4" w:rsidRPr="000F0F84" w:rsidRDefault="00137CF4">
            <w:pPr>
              <w:jc w:val="both"/>
              <w:rPr>
                <w:rFonts w:asciiTheme="minorHAnsi" w:hAnsiTheme="minorHAnsi" w:cstheme="minorHAnsi"/>
                <w:sz w:val="22"/>
                <w:szCs w:val="22"/>
                <w:rPrChange w:id="110" w:author="Hébert LANMATCHION" w:date="2025-10-29T16:53:00Z">
                  <w:rPr/>
                </w:rPrChange>
              </w:rPr>
              <w:pPrChange w:id="111" w:author="Hébert LANMATCHION" w:date="2025-10-15T19:06:00Z">
                <w:pPr/>
              </w:pPrChange>
            </w:pPr>
            <w:r w:rsidRPr="000F0F84">
              <w:rPr>
                <w:rFonts w:asciiTheme="minorHAnsi" w:hAnsiTheme="minorHAnsi" w:cstheme="minorHAnsi"/>
                <w:sz w:val="22"/>
                <w:szCs w:val="22"/>
                <w:rPrChange w:id="112" w:author="Hébert LANMATCHION" w:date="2025-10-29T16:53:00Z">
                  <w:rPr/>
                </w:rPrChange>
              </w:rPr>
              <w:t xml:space="preserve">Entrée chaude ou froide ; Résistance : viande/poisson + accompagnement </w:t>
            </w:r>
            <w:r w:rsidRPr="000F0F84">
              <w:rPr>
                <w:rFonts w:asciiTheme="minorHAnsi" w:hAnsiTheme="minorHAnsi" w:cstheme="minorHAnsi"/>
                <w:sz w:val="22"/>
                <w:szCs w:val="22"/>
                <w:rPrChange w:id="113" w:author="Hébert LANMATCHION" w:date="2025-10-29T16:53:00Z">
                  <w:rPr/>
                </w:rPrChange>
              </w:rPr>
              <w:lastRenderedPageBreak/>
              <w:t>(cuisine africaine ou continentale) ; Dessert : fruit de saison ou yaourt avec une boisson non alcoolisée ou à faible teneur en alcool et une bouteille d’eau</w:t>
            </w:r>
          </w:p>
        </w:tc>
        <w:tc>
          <w:tcPr>
            <w:tcW w:w="2910" w:type="dxa"/>
            <w:tcPrChange w:id="114" w:author="Hébert LANMATCHION" w:date="2025-11-05T08:42:00Z">
              <w:tcPr>
                <w:tcW w:w="5523" w:type="dxa"/>
              </w:tcPr>
            </w:tcPrChange>
          </w:tcPr>
          <w:p w14:paraId="06A71CAF" w14:textId="77777777" w:rsidR="00137CF4" w:rsidRPr="000F0F84" w:rsidRDefault="00137CF4">
            <w:pPr>
              <w:jc w:val="both"/>
              <w:rPr>
                <w:ins w:id="115" w:author="Hébert LANMATCHION" w:date="2025-11-05T08:42:00Z"/>
                <w:rFonts w:asciiTheme="minorHAnsi" w:hAnsiTheme="minorHAnsi" w:cstheme="minorHAnsi"/>
                <w:sz w:val="22"/>
                <w:szCs w:val="22"/>
              </w:rPr>
            </w:pPr>
          </w:p>
        </w:tc>
      </w:tr>
      <w:tr w:rsidR="00137CF4" w:rsidRPr="000F0F84" w14:paraId="23588B96" w14:textId="54041082" w:rsidTr="00137CF4">
        <w:tc>
          <w:tcPr>
            <w:tcW w:w="2410" w:type="dxa"/>
            <w:vAlign w:val="center"/>
            <w:tcPrChange w:id="116" w:author="Hébert LANMATCHION" w:date="2025-11-05T08:42:00Z">
              <w:tcPr>
                <w:tcW w:w="3539" w:type="dxa"/>
                <w:vAlign w:val="center"/>
              </w:tcPr>
            </w:tcPrChange>
          </w:tcPr>
          <w:p w14:paraId="0B1326FB" w14:textId="46508082" w:rsidR="00137CF4" w:rsidRPr="000F0F84" w:rsidRDefault="00137CF4">
            <w:pPr>
              <w:rPr>
                <w:rFonts w:asciiTheme="minorHAnsi" w:hAnsiTheme="minorHAnsi" w:cstheme="minorHAnsi"/>
                <w:sz w:val="22"/>
                <w:szCs w:val="22"/>
                <w:rPrChange w:id="117" w:author="Hébert LANMATCHION" w:date="2025-10-29T16:53:00Z">
                  <w:rPr/>
                </w:rPrChange>
              </w:rPr>
            </w:pPr>
            <w:r w:rsidRPr="000F0F84">
              <w:rPr>
                <w:rFonts w:asciiTheme="minorHAnsi" w:hAnsiTheme="minorHAnsi" w:cstheme="minorHAnsi"/>
                <w:sz w:val="22"/>
                <w:szCs w:val="22"/>
                <w:rPrChange w:id="118" w:author="Hébert LANMATCHION" w:date="2025-10-29T16:53:00Z">
                  <w:rPr/>
                </w:rPrChange>
              </w:rPr>
              <w:lastRenderedPageBreak/>
              <w:t>Menu premium</w:t>
            </w:r>
          </w:p>
        </w:tc>
        <w:tc>
          <w:tcPr>
            <w:tcW w:w="3742" w:type="dxa"/>
            <w:tcPrChange w:id="119" w:author="Hébert LANMATCHION" w:date="2025-11-05T08:42:00Z">
              <w:tcPr>
                <w:tcW w:w="5523" w:type="dxa"/>
              </w:tcPr>
            </w:tcPrChange>
          </w:tcPr>
          <w:p w14:paraId="78CB1E5B" w14:textId="11513812" w:rsidR="00137CF4" w:rsidRPr="000F0F84" w:rsidRDefault="00137CF4">
            <w:pPr>
              <w:jc w:val="both"/>
              <w:rPr>
                <w:rFonts w:asciiTheme="minorHAnsi" w:hAnsiTheme="minorHAnsi" w:cstheme="minorHAnsi"/>
                <w:sz w:val="22"/>
                <w:szCs w:val="22"/>
                <w:rPrChange w:id="120" w:author="Hébert LANMATCHION" w:date="2025-10-29T16:53:00Z">
                  <w:rPr/>
                </w:rPrChange>
              </w:rPr>
              <w:pPrChange w:id="121" w:author="Hébert LANMATCHION" w:date="2025-10-15T19:06:00Z">
                <w:pPr/>
              </w:pPrChange>
            </w:pPr>
            <w:r w:rsidRPr="000F0F84">
              <w:rPr>
                <w:rFonts w:asciiTheme="minorHAnsi" w:hAnsiTheme="minorHAnsi" w:cstheme="minorHAnsi"/>
                <w:sz w:val="22"/>
                <w:szCs w:val="22"/>
                <w:rPrChange w:id="122" w:author="Hébert LANMATCHION" w:date="2025-10-29T16:53:00Z">
                  <w:rPr/>
                </w:rPrChange>
              </w:rPr>
              <w:t>Entrée chaude ou froide ; plat principal : produits frais, de saison (cuisine continentale assez élaborée) ; Dessert : fruit de saison et yaourt ou crème ou tarte ou pâtisserie…. avec boisson (vin rouge, blanc ou rosé) et une bouteille d’eau (eau plate, eau gazeuse)</w:t>
            </w:r>
          </w:p>
        </w:tc>
        <w:tc>
          <w:tcPr>
            <w:tcW w:w="2910" w:type="dxa"/>
            <w:tcPrChange w:id="123" w:author="Hébert LANMATCHION" w:date="2025-11-05T08:42:00Z">
              <w:tcPr>
                <w:tcW w:w="5523" w:type="dxa"/>
              </w:tcPr>
            </w:tcPrChange>
          </w:tcPr>
          <w:p w14:paraId="3AFA2823" w14:textId="77777777" w:rsidR="00137CF4" w:rsidRPr="000F0F84" w:rsidRDefault="00137CF4">
            <w:pPr>
              <w:jc w:val="both"/>
              <w:rPr>
                <w:ins w:id="124" w:author="Hébert LANMATCHION" w:date="2025-11-05T08:42:00Z"/>
                <w:rFonts w:asciiTheme="minorHAnsi" w:hAnsiTheme="minorHAnsi" w:cstheme="minorHAnsi"/>
                <w:sz w:val="22"/>
                <w:szCs w:val="22"/>
              </w:rPr>
            </w:pPr>
          </w:p>
        </w:tc>
      </w:tr>
      <w:tr w:rsidR="00137CF4" w:rsidRPr="000F0F84" w14:paraId="14912EC0" w14:textId="29E2A98C" w:rsidTr="00137CF4">
        <w:tc>
          <w:tcPr>
            <w:tcW w:w="2410" w:type="dxa"/>
            <w:vAlign w:val="center"/>
            <w:tcPrChange w:id="125" w:author="Hébert LANMATCHION" w:date="2025-11-05T08:42:00Z">
              <w:tcPr>
                <w:tcW w:w="3539" w:type="dxa"/>
                <w:vAlign w:val="center"/>
              </w:tcPr>
            </w:tcPrChange>
          </w:tcPr>
          <w:p w14:paraId="1F5D597D" w14:textId="77777777" w:rsidR="00137CF4" w:rsidRPr="000F0F84" w:rsidRDefault="00137CF4">
            <w:pPr>
              <w:rPr>
                <w:rFonts w:asciiTheme="minorHAnsi" w:hAnsiTheme="minorHAnsi" w:cstheme="minorHAnsi"/>
                <w:sz w:val="22"/>
                <w:szCs w:val="22"/>
                <w:rPrChange w:id="126" w:author="Hébert LANMATCHION" w:date="2025-10-29T16:53:00Z">
                  <w:rPr/>
                </w:rPrChange>
              </w:rPr>
            </w:pPr>
            <w:r w:rsidRPr="000F0F84">
              <w:rPr>
                <w:rFonts w:asciiTheme="minorHAnsi" w:hAnsiTheme="minorHAnsi" w:cstheme="minorHAnsi"/>
                <w:sz w:val="22"/>
                <w:szCs w:val="22"/>
                <w:rPrChange w:id="127" w:author="Hébert LANMATCHION" w:date="2025-10-29T16:53:00Z">
                  <w:rPr/>
                </w:rPrChange>
              </w:rPr>
              <w:t>Pause-café simple</w:t>
            </w:r>
          </w:p>
        </w:tc>
        <w:tc>
          <w:tcPr>
            <w:tcW w:w="3742" w:type="dxa"/>
            <w:tcPrChange w:id="128" w:author="Hébert LANMATCHION" w:date="2025-11-05T08:42:00Z">
              <w:tcPr>
                <w:tcW w:w="5523" w:type="dxa"/>
              </w:tcPr>
            </w:tcPrChange>
          </w:tcPr>
          <w:p w14:paraId="5B3ED57E" w14:textId="77777777" w:rsidR="00137CF4" w:rsidRPr="000F0F84" w:rsidRDefault="00137CF4">
            <w:pPr>
              <w:jc w:val="both"/>
              <w:rPr>
                <w:rFonts w:asciiTheme="minorHAnsi" w:hAnsiTheme="minorHAnsi" w:cstheme="minorHAnsi"/>
                <w:sz w:val="22"/>
                <w:szCs w:val="22"/>
                <w:rPrChange w:id="129" w:author="Hébert LANMATCHION" w:date="2025-10-29T16:53:00Z">
                  <w:rPr/>
                </w:rPrChange>
              </w:rPr>
              <w:pPrChange w:id="130" w:author="Hébert LANMATCHION" w:date="2025-10-29T16:36:00Z">
                <w:pPr/>
              </w:pPrChange>
            </w:pPr>
            <w:r w:rsidRPr="000F0F84">
              <w:rPr>
                <w:rFonts w:asciiTheme="minorHAnsi" w:hAnsiTheme="minorHAnsi" w:cstheme="minorHAnsi"/>
                <w:sz w:val="22"/>
                <w:szCs w:val="22"/>
                <w:rPrChange w:id="131" w:author="Hébert LANMATCHION" w:date="2025-10-29T16:53:00Z">
                  <w:rPr/>
                </w:rPrChange>
              </w:rPr>
              <w:t>Café, thé, lait, sandwich, fruits, eau, boissons non alcoolisées</w:t>
            </w:r>
          </w:p>
        </w:tc>
        <w:tc>
          <w:tcPr>
            <w:tcW w:w="2910" w:type="dxa"/>
            <w:tcPrChange w:id="132" w:author="Hébert LANMATCHION" w:date="2025-11-05T08:42:00Z">
              <w:tcPr>
                <w:tcW w:w="5523" w:type="dxa"/>
              </w:tcPr>
            </w:tcPrChange>
          </w:tcPr>
          <w:p w14:paraId="778F29BC" w14:textId="77777777" w:rsidR="00137CF4" w:rsidRPr="000F0F84" w:rsidRDefault="00137CF4">
            <w:pPr>
              <w:jc w:val="both"/>
              <w:rPr>
                <w:ins w:id="133" w:author="Hébert LANMATCHION" w:date="2025-11-05T08:42:00Z"/>
                <w:rFonts w:asciiTheme="minorHAnsi" w:hAnsiTheme="minorHAnsi" w:cstheme="minorHAnsi"/>
                <w:sz w:val="22"/>
                <w:szCs w:val="22"/>
              </w:rPr>
            </w:pPr>
          </w:p>
        </w:tc>
      </w:tr>
      <w:tr w:rsidR="00137CF4" w:rsidRPr="000F0F84" w14:paraId="2AE843BD" w14:textId="4A41153F" w:rsidTr="00137CF4">
        <w:tc>
          <w:tcPr>
            <w:tcW w:w="2410" w:type="dxa"/>
            <w:vAlign w:val="center"/>
            <w:tcPrChange w:id="134" w:author="Hébert LANMATCHION" w:date="2025-11-05T08:42:00Z">
              <w:tcPr>
                <w:tcW w:w="3539" w:type="dxa"/>
                <w:vAlign w:val="center"/>
              </w:tcPr>
            </w:tcPrChange>
          </w:tcPr>
          <w:p w14:paraId="20BB256A" w14:textId="77777777" w:rsidR="00137CF4" w:rsidRPr="000F0F84" w:rsidRDefault="00137CF4">
            <w:pPr>
              <w:rPr>
                <w:rFonts w:asciiTheme="minorHAnsi" w:hAnsiTheme="minorHAnsi" w:cstheme="minorHAnsi"/>
                <w:sz w:val="22"/>
                <w:szCs w:val="22"/>
                <w:rPrChange w:id="135" w:author="Hébert LANMATCHION" w:date="2025-10-29T16:53:00Z">
                  <w:rPr/>
                </w:rPrChange>
              </w:rPr>
            </w:pPr>
            <w:r w:rsidRPr="000F0F84">
              <w:rPr>
                <w:rFonts w:asciiTheme="minorHAnsi" w:hAnsiTheme="minorHAnsi" w:cstheme="minorHAnsi"/>
                <w:sz w:val="22"/>
                <w:szCs w:val="22"/>
                <w:rPrChange w:id="136" w:author="Hébert LANMATCHION" w:date="2025-10-29T16:53:00Z">
                  <w:rPr/>
                </w:rPrChange>
              </w:rPr>
              <w:t>Pause-café améliorée</w:t>
            </w:r>
          </w:p>
        </w:tc>
        <w:tc>
          <w:tcPr>
            <w:tcW w:w="3742" w:type="dxa"/>
            <w:tcPrChange w:id="137" w:author="Hébert LANMATCHION" w:date="2025-11-05T08:42:00Z">
              <w:tcPr>
                <w:tcW w:w="5523" w:type="dxa"/>
              </w:tcPr>
            </w:tcPrChange>
          </w:tcPr>
          <w:p w14:paraId="469706AF" w14:textId="61FB96E9" w:rsidR="00137CF4" w:rsidRPr="000F0F84" w:rsidRDefault="00137CF4">
            <w:pPr>
              <w:jc w:val="both"/>
              <w:rPr>
                <w:rFonts w:asciiTheme="minorHAnsi" w:hAnsiTheme="minorHAnsi" w:cstheme="minorHAnsi"/>
                <w:sz w:val="22"/>
                <w:szCs w:val="22"/>
                <w:rPrChange w:id="138" w:author="Hébert LANMATCHION" w:date="2025-10-29T16:53:00Z">
                  <w:rPr/>
                </w:rPrChange>
              </w:rPr>
              <w:pPrChange w:id="139" w:author="Hébert LANMATCHION" w:date="2025-10-29T16:35:00Z">
                <w:pPr/>
              </w:pPrChange>
            </w:pPr>
            <w:r w:rsidRPr="000F0F84">
              <w:rPr>
                <w:rFonts w:asciiTheme="minorHAnsi" w:hAnsiTheme="minorHAnsi" w:cstheme="minorHAnsi"/>
                <w:sz w:val="22"/>
                <w:szCs w:val="22"/>
                <w:rPrChange w:id="140" w:author="Hébert LANMATCHION" w:date="2025-10-29T16:53:00Z">
                  <w:rPr/>
                </w:rPrChange>
              </w:rPr>
              <w:t>Café, thé, lait, viennoiseries diverses, fruits, assortiment de mini-pistolets, minicroissants, mini-pains au chocolat, eau, boissons (liste non exhaustive)</w:t>
            </w:r>
          </w:p>
        </w:tc>
        <w:tc>
          <w:tcPr>
            <w:tcW w:w="2910" w:type="dxa"/>
            <w:tcPrChange w:id="141" w:author="Hébert LANMATCHION" w:date="2025-11-05T08:42:00Z">
              <w:tcPr>
                <w:tcW w:w="5523" w:type="dxa"/>
              </w:tcPr>
            </w:tcPrChange>
          </w:tcPr>
          <w:p w14:paraId="3DD8E6C8" w14:textId="77777777" w:rsidR="00137CF4" w:rsidRPr="000F0F84" w:rsidRDefault="00137CF4">
            <w:pPr>
              <w:jc w:val="both"/>
              <w:rPr>
                <w:ins w:id="142" w:author="Hébert LANMATCHION" w:date="2025-11-05T08:42:00Z"/>
                <w:rFonts w:asciiTheme="minorHAnsi" w:hAnsiTheme="minorHAnsi" w:cstheme="minorHAnsi"/>
                <w:sz w:val="22"/>
                <w:szCs w:val="22"/>
              </w:rPr>
            </w:pPr>
          </w:p>
        </w:tc>
      </w:tr>
      <w:tr w:rsidR="00137CF4" w:rsidRPr="000F0F84" w14:paraId="5FFC1283" w14:textId="451A58C7" w:rsidTr="00137CF4">
        <w:tc>
          <w:tcPr>
            <w:tcW w:w="2410" w:type="dxa"/>
            <w:vAlign w:val="center"/>
            <w:tcPrChange w:id="143" w:author="Hébert LANMATCHION" w:date="2025-11-05T08:42:00Z">
              <w:tcPr>
                <w:tcW w:w="3539" w:type="dxa"/>
                <w:vAlign w:val="center"/>
              </w:tcPr>
            </w:tcPrChange>
          </w:tcPr>
          <w:p w14:paraId="5725A3FE" w14:textId="6D8F3942" w:rsidR="00137CF4" w:rsidRPr="000F0F84" w:rsidRDefault="00137CF4">
            <w:pPr>
              <w:rPr>
                <w:rFonts w:asciiTheme="minorHAnsi" w:hAnsiTheme="minorHAnsi" w:cstheme="minorHAnsi"/>
                <w:sz w:val="22"/>
                <w:szCs w:val="22"/>
                <w:rPrChange w:id="144" w:author="Hébert LANMATCHION" w:date="2025-10-29T16:53:00Z">
                  <w:rPr/>
                </w:rPrChange>
              </w:rPr>
            </w:pPr>
            <w:r w:rsidRPr="000F0F84">
              <w:rPr>
                <w:rFonts w:asciiTheme="minorHAnsi" w:hAnsiTheme="minorHAnsi" w:cstheme="minorHAnsi"/>
                <w:sz w:val="22"/>
                <w:szCs w:val="22"/>
                <w:rPrChange w:id="145" w:author="Hébert LANMATCHION" w:date="2025-10-29T16:53:00Z">
                  <w:rPr/>
                </w:rPrChange>
              </w:rPr>
              <w:t>Pause-café premium</w:t>
            </w:r>
          </w:p>
        </w:tc>
        <w:tc>
          <w:tcPr>
            <w:tcW w:w="3742" w:type="dxa"/>
            <w:tcPrChange w:id="146" w:author="Hébert LANMATCHION" w:date="2025-11-05T08:42:00Z">
              <w:tcPr>
                <w:tcW w:w="5523" w:type="dxa"/>
              </w:tcPr>
            </w:tcPrChange>
          </w:tcPr>
          <w:p w14:paraId="5A112D1A" w14:textId="4EF5B589" w:rsidR="00137CF4" w:rsidRPr="000F0F84" w:rsidRDefault="00137CF4">
            <w:pPr>
              <w:jc w:val="both"/>
              <w:rPr>
                <w:rFonts w:asciiTheme="minorHAnsi" w:hAnsiTheme="minorHAnsi" w:cstheme="minorHAnsi"/>
                <w:sz w:val="22"/>
                <w:szCs w:val="22"/>
                <w:highlight w:val="yellow"/>
                <w:rPrChange w:id="147" w:author="Hébert LANMATCHION" w:date="2025-10-29T16:53:00Z">
                  <w:rPr>
                    <w:highlight w:val="yellow"/>
                  </w:rPr>
                </w:rPrChange>
              </w:rPr>
              <w:pPrChange w:id="148" w:author="Hébert LANMATCHION" w:date="2025-10-29T16:35:00Z">
                <w:pPr/>
              </w:pPrChange>
            </w:pPr>
            <w:r w:rsidRPr="000F0F84">
              <w:rPr>
                <w:rFonts w:asciiTheme="minorHAnsi" w:hAnsiTheme="minorHAnsi" w:cstheme="minorHAnsi"/>
                <w:sz w:val="22"/>
                <w:szCs w:val="22"/>
                <w:rPrChange w:id="149" w:author="Hébert LANMATCHION" w:date="2025-10-29T16:53:00Z">
                  <w:rPr/>
                </w:rPrChange>
              </w:rPr>
              <w:t>Café, thé, lait, pâtisseries et viennoiseries diverses, fruits, assortiment de mini-pistolets, minicroissants, brochettes, samossas, nems, verrines, eau plate, eau gazeuse, boissons non alcoolisées (liste non exhaustive)</w:t>
            </w:r>
          </w:p>
        </w:tc>
        <w:tc>
          <w:tcPr>
            <w:tcW w:w="2910" w:type="dxa"/>
            <w:tcPrChange w:id="150" w:author="Hébert LANMATCHION" w:date="2025-11-05T08:42:00Z">
              <w:tcPr>
                <w:tcW w:w="5523" w:type="dxa"/>
              </w:tcPr>
            </w:tcPrChange>
          </w:tcPr>
          <w:p w14:paraId="1ECCA722" w14:textId="77777777" w:rsidR="00137CF4" w:rsidRPr="000F0F84" w:rsidRDefault="00137CF4">
            <w:pPr>
              <w:jc w:val="both"/>
              <w:rPr>
                <w:ins w:id="151" w:author="Hébert LANMATCHION" w:date="2025-11-05T08:42:00Z"/>
                <w:rFonts w:asciiTheme="minorHAnsi" w:hAnsiTheme="minorHAnsi" w:cstheme="minorHAnsi"/>
                <w:sz w:val="22"/>
                <w:szCs w:val="22"/>
              </w:rPr>
            </w:pPr>
          </w:p>
        </w:tc>
      </w:tr>
      <w:tr w:rsidR="00137CF4" w:rsidRPr="000F0F84" w14:paraId="39FD70AD" w14:textId="2C3478DA" w:rsidTr="00137CF4">
        <w:tc>
          <w:tcPr>
            <w:tcW w:w="2410" w:type="dxa"/>
            <w:vAlign w:val="center"/>
            <w:tcPrChange w:id="152" w:author="Hébert LANMATCHION" w:date="2025-11-05T08:42:00Z">
              <w:tcPr>
                <w:tcW w:w="3539" w:type="dxa"/>
                <w:vAlign w:val="center"/>
              </w:tcPr>
            </w:tcPrChange>
          </w:tcPr>
          <w:p w14:paraId="2B7B6D2C" w14:textId="77777777" w:rsidR="00137CF4" w:rsidRPr="000F0F84" w:rsidRDefault="00137CF4">
            <w:pPr>
              <w:rPr>
                <w:rFonts w:asciiTheme="minorHAnsi" w:hAnsiTheme="minorHAnsi" w:cstheme="minorHAnsi"/>
                <w:sz w:val="22"/>
                <w:szCs w:val="22"/>
                <w:rPrChange w:id="153" w:author="Hébert LANMATCHION" w:date="2025-10-29T16:53:00Z">
                  <w:rPr/>
                </w:rPrChange>
              </w:rPr>
            </w:pPr>
            <w:r w:rsidRPr="000F0F84">
              <w:rPr>
                <w:rFonts w:asciiTheme="minorHAnsi" w:hAnsiTheme="minorHAnsi" w:cstheme="minorHAnsi"/>
                <w:sz w:val="22"/>
                <w:szCs w:val="22"/>
                <w:rPrChange w:id="154" w:author="Hébert LANMATCHION" w:date="2025-10-29T16:53:00Z">
                  <w:rPr/>
                </w:rPrChange>
              </w:rPr>
              <w:t>Buffet</w:t>
            </w:r>
          </w:p>
        </w:tc>
        <w:tc>
          <w:tcPr>
            <w:tcW w:w="3742" w:type="dxa"/>
            <w:tcPrChange w:id="155" w:author="Hébert LANMATCHION" w:date="2025-11-05T08:42:00Z">
              <w:tcPr>
                <w:tcW w:w="5523" w:type="dxa"/>
              </w:tcPr>
            </w:tcPrChange>
          </w:tcPr>
          <w:p w14:paraId="10FD1BD2" w14:textId="77777777" w:rsidR="00137CF4" w:rsidRPr="000F0F84" w:rsidRDefault="00137CF4">
            <w:pPr>
              <w:jc w:val="both"/>
              <w:rPr>
                <w:rFonts w:asciiTheme="minorHAnsi" w:hAnsiTheme="minorHAnsi" w:cstheme="minorHAnsi"/>
                <w:sz w:val="22"/>
                <w:szCs w:val="22"/>
                <w:rPrChange w:id="156" w:author="Hébert LANMATCHION" w:date="2025-10-29T16:53:00Z">
                  <w:rPr/>
                </w:rPrChange>
              </w:rPr>
              <w:pPrChange w:id="157" w:author="Hébert LANMATCHION" w:date="2025-10-29T16:35:00Z">
                <w:pPr/>
              </w:pPrChange>
            </w:pPr>
            <w:r w:rsidRPr="000F0F84">
              <w:rPr>
                <w:rFonts w:asciiTheme="minorHAnsi" w:hAnsiTheme="minorHAnsi" w:cstheme="minorHAnsi"/>
                <w:sz w:val="22"/>
                <w:szCs w:val="22"/>
                <w:rPrChange w:id="158" w:author="Hébert LANMATCHION" w:date="2025-10-29T16:53:00Z">
                  <w:rPr/>
                </w:rPrChange>
              </w:rPr>
              <w:t xml:space="preserve">Entrée chaude ou froide ; Résistant : viande/poulet </w:t>
            </w:r>
          </w:p>
          <w:p w14:paraId="686D08F4" w14:textId="59210734" w:rsidR="00137CF4" w:rsidRPr="000F0F84" w:rsidRDefault="00137CF4" w:rsidP="002A132E">
            <w:pPr>
              <w:rPr>
                <w:rFonts w:asciiTheme="minorHAnsi" w:hAnsiTheme="minorHAnsi" w:cstheme="minorHAnsi"/>
                <w:sz w:val="22"/>
                <w:szCs w:val="22"/>
                <w:rPrChange w:id="159" w:author="Hébert LANMATCHION" w:date="2025-10-29T16:53:00Z">
                  <w:rPr/>
                </w:rPrChange>
              </w:rPr>
            </w:pPr>
            <w:r w:rsidRPr="000F0F84">
              <w:rPr>
                <w:rFonts w:asciiTheme="minorHAnsi" w:hAnsiTheme="minorHAnsi" w:cstheme="minorHAnsi"/>
                <w:sz w:val="22"/>
                <w:szCs w:val="22"/>
                <w:rPrChange w:id="160" w:author="Hébert LANMATCHION" w:date="2025-10-29T16:53:00Z">
                  <w:rPr/>
                </w:rPrChange>
              </w:rPr>
              <w:t>+ poisson + accompagnements (cuisine africaine ou continentale) ; Dessert : fruit de saison et yaourt avec une boisson non alcoolisée et une bouteille d’eau</w:t>
            </w:r>
          </w:p>
        </w:tc>
        <w:tc>
          <w:tcPr>
            <w:tcW w:w="2910" w:type="dxa"/>
            <w:tcPrChange w:id="161" w:author="Hébert LANMATCHION" w:date="2025-11-05T08:42:00Z">
              <w:tcPr>
                <w:tcW w:w="5523" w:type="dxa"/>
              </w:tcPr>
            </w:tcPrChange>
          </w:tcPr>
          <w:p w14:paraId="740D1131" w14:textId="77777777" w:rsidR="00137CF4" w:rsidRPr="000F0F84" w:rsidRDefault="00137CF4">
            <w:pPr>
              <w:jc w:val="both"/>
              <w:rPr>
                <w:ins w:id="162" w:author="Hébert LANMATCHION" w:date="2025-11-05T08:42:00Z"/>
                <w:rFonts w:asciiTheme="minorHAnsi" w:hAnsiTheme="minorHAnsi" w:cstheme="minorHAnsi"/>
                <w:sz w:val="22"/>
                <w:szCs w:val="22"/>
              </w:rPr>
            </w:pPr>
          </w:p>
        </w:tc>
      </w:tr>
      <w:tr w:rsidR="00137CF4" w:rsidRPr="000F0F84" w14:paraId="511331B7" w14:textId="34598860" w:rsidTr="00137CF4">
        <w:tc>
          <w:tcPr>
            <w:tcW w:w="2410" w:type="dxa"/>
            <w:tcPrChange w:id="163" w:author="Hébert LANMATCHION" w:date="2025-11-05T08:42:00Z">
              <w:tcPr>
                <w:tcW w:w="3539" w:type="dxa"/>
              </w:tcPr>
            </w:tcPrChange>
          </w:tcPr>
          <w:p w14:paraId="4AD8763D" w14:textId="77777777" w:rsidR="00137CF4" w:rsidRPr="000F0F84" w:rsidRDefault="00137CF4" w:rsidP="008A5577">
            <w:pPr>
              <w:rPr>
                <w:rFonts w:asciiTheme="minorHAnsi" w:hAnsiTheme="minorHAnsi" w:cstheme="minorHAnsi"/>
                <w:sz w:val="22"/>
                <w:szCs w:val="22"/>
                <w:rPrChange w:id="164" w:author="Hébert LANMATCHION" w:date="2025-10-29T16:53:00Z">
                  <w:rPr/>
                </w:rPrChange>
              </w:rPr>
            </w:pPr>
            <w:r w:rsidRPr="000F0F84">
              <w:rPr>
                <w:rFonts w:asciiTheme="minorHAnsi" w:hAnsiTheme="minorHAnsi" w:cstheme="minorHAnsi"/>
                <w:sz w:val="22"/>
                <w:szCs w:val="22"/>
                <w:rPrChange w:id="165" w:author="Hébert LANMATCHION" w:date="2025-10-29T16:53:00Z">
                  <w:rPr/>
                </w:rPrChange>
              </w:rPr>
              <w:t>Bouteille d’eau</w:t>
            </w:r>
          </w:p>
        </w:tc>
        <w:tc>
          <w:tcPr>
            <w:tcW w:w="3742" w:type="dxa"/>
            <w:tcPrChange w:id="166" w:author="Hébert LANMATCHION" w:date="2025-11-05T08:42:00Z">
              <w:tcPr>
                <w:tcW w:w="5523" w:type="dxa"/>
              </w:tcPr>
            </w:tcPrChange>
          </w:tcPr>
          <w:p w14:paraId="6D3CD062" w14:textId="77777777" w:rsidR="00137CF4" w:rsidRPr="000F0F84" w:rsidRDefault="00137CF4" w:rsidP="008A5577">
            <w:pPr>
              <w:rPr>
                <w:rFonts w:asciiTheme="minorHAnsi" w:hAnsiTheme="minorHAnsi" w:cstheme="minorHAnsi"/>
                <w:sz w:val="22"/>
                <w:szCs w:val="22"/>
                <w:rPrChange w:id="167" w:author="Hébert LANMATCHION" w:date="2025-10-29T16:53:00Z">
                  <w:rPr/>
                </w:rPrChange>
              </w:rPr>
            </w:pPr>
            <w:r w:rsidRPr="000F0F84">
              <w:rPr>
                <w:rFonts w:asciiTheme="minorHAnsi" w:hAnsiTheme="minorHAnsi" w:cstheme="minorHAnsi"/>
                <w:sz w:val="22"/>
                <w:szCs w:val="22"/>
                <w:rPrChange w:id="168" w:author="Hébert LANMATCHION" w:date="2025-10-29T16:53:00Z">
                  <w:rPr/>
                </w:rPrChange>
              </w:rPr>
              <w:t>Bouteille d’eau de 50 Cl</w:t>
            </w:r>
          </w:p>
        </w:tc>
        <w:tc>
          <w:tcPr>
            <w:tcW w:w="2910" w:type="dxa"/>
            <w:tcPrChange w:id="169" w:author="Hébert LANMATCHION" w:date="2025-11-05T08:42:00Z">
              <w:tcPr>
                <w:tcW w:w="5523" w:type="dxa"/>
              </w:tcPr>
            </w:tcPrChange>
          </w:tcPr>
          <w:p w14:paraId="69D1A337" w14:textId="77777777" w:rsidR="00137CF4" w:rsidRPr="000F0F84" w:rsidRDefault="00137CF4" w:rsidP="008A5577">
            <w:pPr>
              <w:rPr>
                <w:ins w:id="170" w:author="Hébert LANMATCHION" w:date="2025-11-05T08:42:00Z"/>
                <w:rFonts w:asciiTheme="minorHAnsi" w:hAnsiTheme="minorHAnsi" w:cstheme="minorHAnsi"/>
                <w:sz w:val="22"/>
                <w:szCs w:val="22"/>
              </w:rPr>
            </w:pPr>
          </w:p>
        </w:tc>
      </w:tr>
    </w:tbl>
    <w:p w14:paraId="5E941EB8" w14:textId="77777777" w:rsidR="008C094C" w:rsidRPr="008C094C" w:rsidRDefault="008C094C" w:rsidP="008C094C">
      <w:pPr>
        <w:jc w:val="both"/>
        <w:rPr>
          <w:rFonts w:ascii="Calibri" w:hAnsi="Calibri"/>
          <w:sz w:val="22"/>
          <w:szCs w:val="22"/>
        </w:rPr>
      </w:pPr>
    </w:p>
    <w:p w14:paraId="736B67F6" w14:textId="769D399B" w:rsidR="008C094C" w:rsidRDefault="008C094C" w:rsidP="008C094C">
      <w:pPr>
        <w:jc w:val="both"/>
        <w:rPr>
          <w:rFonts w:ascii="Calibri" w:hAnsi="Calibri"/>
          <w:sz w:val="22"/>
          <w:szCs w:val="22"/>
        </w:rPr>
      </w:pPr>
      <w:r w:rsidRPr="008C094C">
        <w:rPr>
          <w:rFonts w:ascii="Calibri" w:hAnsi="Calibri"/>
          <w:sz w:val="22"/>
          <w:szCs w:val="22"/>
        </w:rPr>
        <w:t>Dans le cas des ateliers de plusieurs jours, le nombre de personnes par poste pour le premier jour sera déterminé lors de la commande. Le nombre de personnes par poste pour le deuxième jour sera déterminé lors du premier jour et communiqué au prestataire en fonction de la liste de présence du premier jour. Le nombre de personnes par poste pour le troisième jour sera déterminé lors du deuxième jour et communiqué au prestataire en fonction de la liste de présence du deuxième jour et ainsi de suite pour les prochains jours.</w:t>
      </w:r>
    </w:p>
    <w:p w14:paraId="08B7D909" w14:textId="77777777" w:rsidR="00936999" w:rsidRPr="008C094C" w:rsidRDefault="00936999" w:rsidP="008C094C">
      <w:pPr>
        <w:jc w:val="both"/>
        <w:rPr>
          <w:rFonts w:ascii="Calibri" w:hAnsi="Calibri"/>
          <w:sz w:val="22"/>
          <w:szCs w:val="22"/>
        </w:rPr>
      </w:pPr>
    </w:p>
    <w:p w14:paraId="7A803084" w14:textId="77777777" w:rsidR="008C094C" w:rsidRPr="008C094C" w:rsidRDefault="008C094C" w:rsidP="008C094C">
      <w:pPr>
        <w:jc w:val="both"/>
        <w:rPr>
          <w:rFonts w:ascii="Calibri" w:hAnsi="Calibri"/>
          <w:sz w:val="22"/>
          <w:szCs w:val="22"/>
        </w:rPr>
      </w:pPr>
      <w:r w:rsidRPr="008C094C">
        <w:rPr>
          <w:rFonts w:ascii="Calibri" w:hAnsi="Calibri"/>
          <w:sz w:val="22"/>
          <w:szCs w:val="22"/>
        </w:rPr>
        <w:t xml:space="preserve">Lorsque des prestations de restauration sont commandées pour un événement de plusieurs jours avec les mêmes participants, des menus différents doivent être proposés chaque jour. </w:t>
      </w:r>
    </w:p>
    <w:p w14:paraId="22D22460" w14:textId="2E6654CD" w:rsidR="008C094C" w:rsidRDefault="008C094C" w:rsidP="008C094C">
      <w:pPr>
        <w:jc w:val="both"/>
        <w:rPr>
          <w:rFonts w:ascii="Calibri" w:hAnsi="Calibri"/>
          <w:sz w:val="22"/>
          <w:szCs w:val="22"/>
        </w:rPr>
      </w:pPr>
      <w:r w:rsidRPr="008C094C">
        <w:rPr>
          <w:rFonts w:ascii="Calibri" w:hAnsi="Calibri"/>
          <w:sz w:val="22"/>
          <w:szCs w:val="22"/>
        </w:rPr>
        <w:t>A cet effet, après réception d’un bon de commande, plusieurs menu(s) complet (en fonction de la durée de la réunion) doivent être proposé</w:t>
      </w:r>
      <w:ins w:id="171" w:author="Hébert LANMATCHION" w:date="2025-10-29T17:03:00Z">
        <w:r w:rsidR="00F345CF">
          <w:rPr>
            <w:rFonts w:ascii="Calibri" w:hAnsi="Calibri"/>
            <w:sz w:val="22"/>
            <w:szCs w:val="22"/>
          </w:rPr>
          <w:t>s</w:t>
        </w:r>
      </w:ins>
      <w:del w:id="172" w:author="Hébert LANMATCHION" w:date="2025-10-29T17:03:00Z">
        <w:r w:rsidRPr="008C094C" w:rsidDel="00F345CF">
          <w:rPr>
            <w:rFonts w:ascii="Calibri" w:hAnsi="Calibri"/>
            <w:sz w:val="22"/>
            <w:szCs w:val="22"/>
          </w:rPr>
          <w:delText>e</w:delText>
        </w:r>
      </w:del>
      <w:r w:rsidRPr="008C094C">
        <w:rPr>
          <w:rFonts w:ascii="Calibri" w:hAnsi="Calibri"/>
          <w:sz w:val="22"/>
          <w:szCs w:val="22"/>
        </w:rPr>
        <w:t xml:space="preserve"> pour acceptation au minimum 1 jours avant la réunion/atelier/formation.</w:t>
      </w:r>
    </w:p>
    <w:p w14:paraId="1808C845" w14:textId="3F49FF10" w:rsidR="00936999" w:rsidRDefault="00936999" w:rsidP="008C094C">
      <w:pPr>
        <w:jc w:val="both"/>
        <w:rPr>
          <w:rFonts w:ascii="Calibri" w:hAnsi="Calibri"/>
          <w:sz w:val="22"/>
          <w:szCs w:val="22"/>
        </w:rPr>
      </w:pPr>
    </w:p>
    <w:p w14:paraId="14CAEEB8" w14:textId="1475295F" w:rsidR="00936999" w:rsidRDefault="00936999" w:rsidP="008C094C">
      <w:pPr>
        <w:jc w:val="both"/>
        <w:rPr>
          <w:rFonts w:ascii="Calibri" w:hAnsi="Calibri"/>
          <w:sz w:val="22"/>
          <w:szCs w:val="22"/>
        </w:rPr>
      </w:pPr>
      <w:r>
        <w:rPr>
          <w:rFonts w:ascii="Calibri" w:hAnsi="Calibri"/>
          <w:sz w:val="22"/>
          <w:szCs w:val="22"/>
        </w:rPr>
        <w:t>Le prestataire prépare</w:t>
      </w:r>
      <w:r w:rsidRPr="00936999">
        <w:rPr>
          <w:rFonts w:ascii="Calibri" w:hAnsi="Calibri"/>
          <w:sz w:val="22"/>
          <w:szCs w:val="22"/>
        </w:rPr>
        <w:t xml:space="preserve"> les plats, que ce soit pour un buffet, un service à table, ou d'autres types de service, en veillant au respect des règles d'hygiène et de sécurité alimentair</w:t>
      </w:r>
      <w:r>
        <w:rPr>
          <w:rFonts w:ascii="Calibri" w:hAnsi="Calibri"/>
          <w:sz w:val="22"/>
          <w:szCs w:val="22"/>
        </w:rPr>
        <w:t>e.</w:t>
      </w:r>
    </w:p>
    <w:p w14:paraId="6DC0D07D" w14:textId="2EE1539A" w:rsidR="00936999" w:rsidRDefault="00936999" w:rsidP="008C094C">
      <w:pPr>
        <w:jc w:val="both"/>
        <w:rPr>
          <w:rFonts w:ascii="Calibri" w:hAnsi="Calibri"/>
          <w:sz w:val="22"/>
          <w:szCs w:val="22"/>
        </w:rPr>
      </w:pPr>
    </w:p>
    <w:p w14:paraId="1550F6E4" w14:textId="3B103ADD" w:rsidR="00936999" w:rsidRDefault="00936999" w:rsidP="008C094C">
      <w:pPr>
        <w:jc w:val="both"/>
        <w:rPr>
          <w:rFonts w:ascii="Calibri" w:hAnsi="Calibri"/>
          <w:sz w:val="22"/>
          <w:szCs w:val="22"/>
        </w:rPr>
      </w:pPr>
      <w:r w:rsidRPr="00936999">
        <w:rPr>
          <w:rFonts w:ascii="Calibri" w:hAnsi="Calibri"/>
          <w:sz w:val="22"/>
          <w:szCs w:val="22"/>
        </w:rPr>
        <w:lastRenderedPageBreak/>
        <w:t>L</w:t>
      </w:r>
      <w:r w:rsidR="008E0738">
        <w:rPr>
          <w:rFonts w:ascii="Calibri" w:hAnsi="Calibri"/>
          <w:sz w:val="22"/>
          <w:szCs w:val="22"/>
        </w:rPr>
        <w:t>e service</w:t>
      </w:r>
      <w:r>
        <w:rPr>
          <w:rFonts w:ascii="Calibri" w:hAnsi="Calibri"/>
          <w:sz w:val="22"/>
          <w:szCs w:val="22"/>
        </w:rPr>
        <w:t xml:space="preserve"> traiteur </w:t>
      </w:r>
      <w:r w:rsidRPr="00936999">
        <w:rPr>
          <w:rFonts w:ascii="Calibri" w:hAnsi="Calibri"/>
          <w:sz w:val="22"/>
          <w:szCs w:val="22"/>
        </w:rPr>
        <w:t>inclure</w:t>
      </w:r>
      <w:r>
        <w:rPr>
          <w:rFonts w:ascii="Calibri" w:hAnsi="Calibri"/>
          <w:sz w:val="22"/>
          <w:szCs w:val="22"/>
        </w:rPr>
        <w:t>nt</w:t>
      </w:r>
      <w:r w:rsidRPr="00936999">
        <w:rPr>
          <w:rFonts w:ascii="Calibri" w:hAnsi="Calibri"/>
          <w:sz w:val="22"/>
          <w:szCs w:val="22"/>
        </w:rPr>
        <w:t xml:space="preserve"> la location de matériel (vaisselle, mobilier, etc.), la gestion de l'espace, et le service sur place</w:t>
      </w:r>
      <w:r w:rsidR="008E0738">
        <w:rPr>
          <w:rFonts w:ascii="Calibri" w:hAnsi="Calibri"/>
          <w:sz w:val="22"/>
          <w:szCs w:val="22"/>
        </w:rPr>
        <w:t>.</w:t>
      </w:r>
    </w:p>
    <w:p w14:paraId="21E18270" w14:textId="00C20EAF" w:rsidR="003E5C4B" w:rsidRPr="008C094C" w:rsidRDefault="003E5C4B" w:rsidP="008C094C">
      <w:pPr>
        <w:jc w:val="both"/>
        <w:rPr>
          <w:rFonts w:ascii="Calibri" w:hAnsi="Calibri"/>
          <w:sz w:val="22"/>
          <w:szCs w:val="22"/>
        </w:rPr>
      </w:pPr>
    </w:p>
    <w:p w14:paraId="72CA4A6B" w14:textId="1A9579ED" w:rsidR="008C094C" w:rsidRPr="003E5C4B" w:rsidRDefault="008C094C" w:rsidP="004D4A29">
      <w:pPr>
        <w:pStyle w:val="Paragraphedeliste"/>
        <w:numPr>
          <w:ilvl w:val="0"/>
          <w:numId w:val="9"/>
        </w:numPr>
        <w:jc w:val="both"/>
        <w:rPr>
          <w:rFonts w:ascii="Calibri" w:hAnsi="Calibri"/>
          <w:b/>
          <w:sz w:val="22"/>
          <w:szCs w:val="22"/>
        </w:rPr>
      </w:pPr>
      <w:r w:rsidRPr="003E5C4B">
        <w:rPr>
          <w:rFonts w:ascii="Calibri" w:hAnsi="Calibri"/>
          <w:b/>
          <w:sz w:val="22"/>
          <w:szCs w:val="22"/>
        </w:rPr>
        <w:t>Lieu</w:t>
      </w:r>
    </w:p>
    <w:p w14:paraId="73733CD4" w14:textId="77777777" w:rsidR="003E5C4B" w:rsidRPr="003E5C4B" w:rsidRDefault="003E5C4B" w:rsidP="003E5C4B">
      <w:pPr>
        <w:jc w:val="both"/>
        <w:rPr>
          <w:rFonts w:ascii="Calibri" w:hAnsi="Calibri"/>
          <w:sz w:val="22"/>
          <w:szCs w:val="22"/>
        </w:rPr>
      </w:pPr>
    </w:p>
    <w:p w14:paraId="5595D904" w14:textId="643D8913" w:rsidR="008C094C" w:rsidRDefault="008C094C" w:rsidP="008C094C">
      <w:pPr>
        <w:jc w:val="both"/>
        <w:rPr>
          <w:rFonts w:ascii="Calibri" w:hAnsi="Calibri"/>
          <w:sz w:val="22"/>
          <w:szCs w:val="22"/>
        </w:rPr>
      </w:pPr>
      <w:r w:rsidRPr="008C094C">
        <w:rPr>
          <w:rFonts w:ascii="Calibri" w:hAnsi="Calibri"/>
          <w:sz w:val="22"/>
          <w:szCs w:val="22"/>
        </w:rPr>
        <w:t>Les prestations se</w:t>
      </w:r>
      <w:r w:rsidR="00936999">
        <w:rPr>
          <w:rFonts w:ascii="Calibri" w:hAnsi="Calibri"/>
          <w:sz w:val="22"/>
          <w:szCs w:val="22"/>
        </w:rPr>
        <w:t xml:space="preserve"> feront dans </w:t>
      </w:r>
      <w:r w:rsidR="00936999" w:rsidRPr="00D80A45">
        <w:rPr>
          <w:rFonts w:ascii="Calibri" w:hAnsi="Calibri"/>
          <w:sz w:val="22"/>
          <w:szCs w:val="22"/>
        </w:rPr>
        <w:t xml:space="preserve">l’ensemble des </w:t>
      </w:r>
      <w:del w:id="173" w:author="Hébert LANMATCHION" w:date="2025-12-12T09:06:00Z">
        <w:r w:rsidR="00936999" w:rsidRPr="00D80A45" w:rsidDel="00D80A45">
          <w:rPr>
            <w:rFonts w:ascii="Calibri" w:hAnsi="Calibri"/>
            <w:sz w:val="22"/>
            <w:szCs w:val="22"/>
            <w:rPrChange w:id="174" w:author="Hébert LANMATCHION" w:date="2025-12-12T09:06:00Z">
              <w:rPr>
                <w:rFonts w:ascii="Calibri" w:hAnsi="Calibri"/>
                <w:sz w:val="22"/>
                <w:szCs w:val="22"/>
                <w:highlight w:val="yellow"/>
              </w:rPr>
            </w:rPrChange>
          </w:rPr>
          <w:delText xml:space="preserve">trois </w:delText>
        </w:r>
      </w:del>
      <w:ins w:id="175" w:author="Hébert LANMATCHION" w:date="2025-12-12T09:06:00Z">
        <w:r w:rsidR="00D80A45" w:rsidRPr="00D80A45">
          <w:rPr>
            <w:rFonts w:ascii="Calibri" w:hAnsi="Calibri"/>
            <w:sz w:val="22"/>
            <w:szCs w:val="22"/>
            <w:rPrChange w:id="176" w:author="Hébert LANMATCHION" w:date="2025-12-12T09:06:00Z">
              <w:rPr>
                <w:rFonts w:ascii="Calibri" w:hAnsi="Calibri"/>
                <w:sz w:val="22"/>
                <w:szCs w:val="22"/>
                <w:highlight w:val="yellow"/>
              </w:rPr>
            </w:rPrChange>
          </w:rPr>
          <w:t xml:space="preserve">cinq </w:t>
        </w:r>
      </w:ins>
      <w:r w:rsidR="00936999" w:rsidRPr="00D80A45">
        <w:rPr>
          <w:rFonts w:ascii="Calibri" w:hAnsi="Calibri"/>
          <w:sz w:val="22"/>
          <w:szCs w:val="22"/>
          <w:rPrChange w:id="177" w:author="Hébert LANMATCHION" w:date="2025-12-12T09:06:00Z">
            <w:rPr>
              <w:rFonts w:ascii="Calibri" w:hAnsi="Calibri"/>
              <w:sz w:val="22"/>
              <w:szCs w:val="22"/>
              <w:highlight w:val="yellow"/>
            </w:rPr>
          </w:rPrChange>
        </w:rPr>
        <w:t>(0</w:t>
      </w:r>
      <w:ins w:id="178" w:author="Hébert LANMATCHION" w:date="2025-12-12T09:06:00Z">
        <w:r w:rsidR="00D80A45" w:rsidRPr="00D80A45">
          <w:rPr>
            <w:rFonts w:ascii="Calibri" w:hAnsi="Calibri"/>
            <w:sz w:val="22"/>
            <w:szCs w:val="22"/>
            <w:rPrChange w:id="179" w:author="Hébert LANMATCHION" w:date="2025-12-12T09:06:00Z">
              <w:rPr>
                <w:rFonts w:ascii="Calibri" w:hAnsi="Calibri"/>
                <w:sz w:val="22"/>
                <w:szCs w:val="22"/>
                <w:highlight w:val="yellow"/>
              </w:rPr>
            </w:rPrChange>
          </w:rPr>
          <w:t>5</w:t>
        </w:r>
      </w:ins>
      <w:del w:id="180" w:author="Hébert LANMATCHION" w:date="2025-12-12T09:06:00Z">
        <w:r w:rsidR="00936999" w:rsidRPr="00D80A45" w:rsidDel="00D80A45">
          <w:rPr>
            <w:rFonts w:ascii="Calibri" w:hAnsi="Calibri"/>
            <w:sz w:val="22"/>
            <w:szCs w:val="22"/>
            <w:rPrChange w:id="181" w:author="Hébert LANMATCHION" w:date="2025-12-12T09:06:00Z">
              <w:rPr>
                <w:rFonts w:ascii="Calibri" w:hAnsi="Calibri"/>
                <w:sz w:val="22"/>
                <w:szCs w:val="22"/>
                <w:highlight w:val="yellow"/>
              </w:rPr>
            </w:rPrChange>
          </w:rPr>
          <w:delText>3</w:delText>
        </w:r>
      </w:del>
      <w:r w:rsidRPr="00D80A45">
        <w:rPr>
          <w:rFonts w:ascii="Calibri" w:hAnsi="Calibri"/>
          <w:sz w:val="22"/>
          <w:szCs w:val="22"/>
          <w:rPrChange w:id="182" w:author="Hébert LANMATCHION" w:date="2025-12-12T09:06:00Z">
            <w:rPr>
              <w:rFonts w:ascii="Calibri" w:hAnsi="Calibri"/>
              <w:sz w:val="22"/>
              <w:szCs w:val="22"/>
              <w:highlight w:val="yellow"/>
            </w:rPr>
          </w:rPrChange>
        </w:rPr>
        <w:t>)</w:t>
      </w:r>
      <w:r w:rsidRPr="008C094C">
        <w:rPr>
          <w:rFonts w:ascii="Calibri" w:hAnsi="Calibri"/>
          <w:sz w:val="22"/>
          <w:szCs w:val="22"/>
        </w:rPr>
        <w:t xml:space="preserve"> villes conformément à l’allotissement mentionné ci-dessus.</w:t>
      </w:r>
    </w:p>
    <w:p w14:paraId="102490EE" w14:textId="77777777" w:rsidR="003E5C4B" w:rsidRPr="008C094C" w:rsidRDefault="003E5C4B" w:rsidP="008C094C">
      <w:pPr>
        <w:jc w:val="both"/>
        <w:rPr>
          <w:rFonts w:ascii="Calibri" w:hAnsi="Calibri"/>
          <w:sz w:val="22"/>
          <w:szCs w:val="22"/>
        </w:rPr>
      </w:pPr>
    </w:p>
    <w:p w14:paraId="70B348E4" w14:textId="379F499C" w:rsidR="008C094C" w:rsidRPr="003E5C4B" w:rsidRDefault="008C094C" w:rsidP="004D4A29">
      <w:pPr>
        <w:pStyle w:val="Paragraphedeliste"/>
        <w:numPr>
          <w:ilvl w:val="0"/>
          <w:numId w:val="9"/>
        </w:numPr>
        <w:jc w:val="both"/>
        <w:rPr>
          <w:rFonts w:ascii="Calibri" w:hAnsi="Calibri"/>
          <w:b/>
          <w:sz w:val="22"/>
          <w:szCs w:val="22"/>
        </w:rPr>
      </w:pPr>
      <w:r w:rsidRPr="003E5C4B">
        <w:rPr>
          <w:rFonts w:ascii="Calibri" w:hAnsi="Calibri"/>
          <w:b/>
          <w:sz w:val="22"/>
          <w:szCs w:val="22"/>
        </w:rPr>
        <w:t>Dates de sollicitation</w:t>
      </w:r>
    </w:p>
    <w:p w14:paraId="74D7C786" w14:textId="77777777" w:rsidR="003E5C4B" w:rsidRPr="003E5C4B" w:rsidRDefault="003E5C4B" w:rsidP="003E5C4B">
      <w:pPr>
        <w:pStyle w:val="Paragraphedeliste"/>
        <w:ind w:left="1430"/>
        <w:jc w:val="both"/>
        <w:rPr>
          <w:rFonts w:ascii="Calibri" w:hAnsi="Calibri"/>
          <w:sz w:val="22"/>
          <w:szCs w:val="22"/>
        </w:rPr>
      </w:pPr>
    </w:p>
    <w:p w14:paraId="290035E3" w14:textId="77777777" w:rsidR="008C094C" w:rsidRPr="008C094C" w:rsidRDefault="008C094C" w:rsidP="008C094C">
      <w:pPr>
        <w:jc w:val="both"/>
        <w:rPr>
          <w:rFonts w:ascii="Calibri" w:hAnsi="Calibri"/>
          <w:sz w:val="22"/>
          <w:szCs w:val="22"/>
        </w:rPr>
      </w:pPr>
      <w:r w:rsidRPr="008C094C">
        <w:rPr>
          <w:rFonts w:ascii="Calibri" w:hAnsi="Calibri"/>
          <w:sz w:val="22"/>
          <w:szCs w:val="22"/>
        </w:rPr>
        <w:t>Les dates exactes ne sont pas encore déterminées. Expertise France prendra toutes les dispositions nécessaires afin d’informer le prestataire à temps, au moins 72 heures avant la date de chaque événement prévu.</w:t>
      </w:r>
    </w:p>
    <w:p w14:paraId="081FFE0A" w14:textId="7714121B" w:rsidR="008C094C" w:rsidRDefault="008C094C" w:rsidP="008C094C">
      <w:pPr>
        <w:jc w:val="both"/>
        <w:rPr>
          <w:rFonts w:ascii="Calibri" w:hAnsi="Calibri"/>
          <w:b/>
          <w:color w:val="FF0000"/>
          <w:sz w:val="22"/>
          <w:szCs w:val="22"/>
        </w:rPr>
      </w:pPr>
      <w:r w:rsidRPr="003E5C4B">
        <w:rPr>
          <w:rFonts w:ascii="Calibri" w:hAnsi="Calibri"/>
          <w:b/>
          <w:color w:val="FF0000"/>
          <w:sz w:val="22"/>
          <w:szCs w:val="22"/>
        </w:rPr>
        <w:t>NB : Avant l’attribution du marché, le pouvoir adjudicateur pourra effectuer une visite des lieux pour s’assurer de la conformité des informations fournies. Si les informations fournies ne sont pas exactes, le soumissionnaire sera exclu de la participation à tout marché lancé par Expertise France.</w:t>
      </w:r>
    </w:p>
    <w:p w14:paraId="58079782" w14:textId="7708EF86" w:rsidR="003E5C4B" w:rsidRDefault="003E5C4B" w:rsidP="008C094C">
      <w:pPr>
        <w:jc w:val="both"/>
        <w:rPr>
          <w:rFonts w:ascii="Calibri" w:hAnsi="Calibri"/>
          <w:b/>
          <w:color w:val="FF0000"/>
          <w:sz w:val="22"/>
          <w:szCs w:val="22"/>
        </w:rPr>
      </w:pPr>
    </w:p>
    <w:p w14:paraId="070ACE20" w14:textId="15F4E46C" w:rsidR="003E5C4B" w:rsidRPr="003E5C4B" w:rsidRDefault="00E6532B" w:rsidP="004D4A29">
      <w:pPr>
        <w:pStyle w:val="Paragraphedeliste"/>
        <w:numPr>
          <w:ilvl w:val="2"/>
          <w:numId w:val="4"/>
        </w:numPr>
        <w:shd w:val="clear" w:color="auto" w:fill="E5B8B7" w:themeFill="accent2" w:themeFillTint="66"/>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Durée de l’accord-cadre</w:t>
      </w:r>
    </w:p>
    <w:p w14:paraId="2CD9D800" w14:textId="77777777" w:rsidR="003E5C4B" w:rsidRPr="003E5C4B" w:rsidRDefault="003E5C4B" w:rsidP="008C094C">
      <w:pPr>
        <w:jc w:val="both"/>
        <w:rPr>
          <w:rFonts w:ascii="Calibri" w:hAnsi="Calibri"/>
          <w:b/>
          <w:color w:val="FF0000"/>
          <w:sz w:val="22"/>
          <w:szCs w:val="22"/>
        </w:rPr>
      </w:pPr>
    </w:p>
    <w:p w14:paraId="0D3C0FAA" w14:textId="60997ECA" w:rsidR="008C094C" w:rsidRDefault="008C094C" w:rsidP="008C094C">
      <w:pPr>
        <w:jc w:val="both"/>
        <w:rPr>
          <w:rFonts w:ascii="Calibri" w:hAnsi="Calibri"/>
          <w:sz w:val="22"/>
          <w:szCs w:val="22"/>
        </w:rPr>
      </w:pPr>
      <w:r w:rsidRPr="008C094C">
        <w:rPr>
          <w:rFonts w:ascii="Calibri" w:hAnsi="Calibri"/>
          <w:sz w:val="22"/>
          <w:szCs w:val="22"/>
        </w:rPr>
        <w:t xml:space="preserve">Le marché débute pour chacun des lots à la notification de l’attribution et a une durée de </w:t>
      </w:r>
      <w:r w:rsidRPr="00540E31">
        <w:rPr>
          <w:rFonts w:ascii="Calibri" w:hAnsi="Calibri"/>
          <w:sz w:val="22"/>
          <w:szCs w:val="22"/>
        </w:rPr>
        <w:t>deux (02) ans.</w:t>
      </w:r>
    </w:p>
    <w:p w14:paraId="7BA1F195" w14:textId="77777777" w:rsidR="00E6532B" w:rsidRPr="008C094C" w:rsidRDefault="00E6532B" w:rsidP="008C094C">
      <w:pPr>
        <w:jc w:val="both"/>
        <w:rPr>
          <w:rFonts w:ascii="Calibri" w:hAnsi="Calibri"/>
          <w:sz w:val="22"/>
          <w:szCs w:val="22"/>
        </w:rPr>
      </w:pPr>
    </w:p>
    <w:p w14:paraId="28A38547" w14:textId="54FC4D03" w:rsidR="00E6532B" w:rsidRPr="003E5C4B" w:rsidRDefault="008E0738" w:rsidP="004D4A29">
      <w:pPr>
        <w:pStyle w:val="Paragraphedeliste"/>
        <w:numPr>
          <w:ilvl w:val="2"/>
          <w:numId w:val="4"/>
        </w:numPr>
        <w:shd w:val="clear" w:color="auto" w:fill="E5B8B7" w:themeFill="accent2" w:themeFillTint="66"/>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Variantes</w:t>
      </w:r>
    </w:p>
    <w:p w14:paraId="668064FB" w14:textId="77777777" w:rsidR="00E6532B" w:rsidRDefault="00E6532B" w:rsidP="008C094C">
      <w:pPr>
        <w:jc w:val="both"/>
        <w:rPr>
          <w:rFonts w:ascii="Calibri" w:hAnsi="Calibri"/>
          <w:sz w:val="22"/>
          <w:szCs w:val="22"/>
        </w:rPr>
      </w:pPr>
    </w:p>
    <w:p w14:paraId="10F0B78C" w14:textId="7463EB25" w:rsidR="008C094C" w:rsidRDefault="008C094C" w:rsidP="008C094C">
      <w:pPr>
        <w:jc w:val="both"/>
        <w:rPr>
          <w:rFonts w:ascii="Calibri" w:hAnsi="Calibri"/>
          <w:sz w:val="22"/>
          <w:szCs w:val="22"/>
        </w:rPr>
      </w:pPr>
      <w:r w:rsidRPr="008C094C">
        <w:rPr>
          <w:rFonts w:ascii="Calibri" w:hAnsi="Calibri"/>
          <w:sz w:val="22"/>
          <w:szCs w:val="22"/>
        </w:rPr>
        <w:t>Chaque soumissionnaire ne peut introduire qu’une seule offre</w:t>
      </w:r>
      <w:ins w:id="183" w:author="Hébert LANMATCHION" w:date="2025-12-12T09:07:00Z">
        <w:r w:rsidR="00D80A45">
          <w:rPr>
            <w:rFonts w:ascii="Calibri" w:hAnsi="Calibri"/>
            <w:sz w:val="22"/>
            <w:szCs w:val="22"/>
          </w:rPr>
          <w:t xml:space="preserve"> par lot</w:t>
        </w:r>
      </w:ins>
      <w:r w:rsidRPr="008C094C">
        <w:rPr>
          <w:rFonts w:ascii="Calibri" w:hAnsi="Calibri"/>
          <w:sz w:val="22"/>
          <w:szCs w:val="22"/>
        </w:rPr>
        <w:t>. Les variantes sont interdites.</w:t>
      </w:r>
    </w:p>
    <w:p w14:paraId="42075F7C" w14:textId="45E1D795" w:rsidR="00E6532B" w:rsidRDefault="00E6532B" w:rsidP="008C094C">
      <w:pPr>
        <w:jc w:val="both"/>
        <w:rPr>
          <w:rFonts w:ascii="Calibri" w:hAnsi="Calibri"/>
          <w:sz w:val="22"/>
          <w:szCs w:val="22"/>
        </w:rPr>
      </w:pPr>
    </w:p>
    <w:p w14:paraId="677BAF05" w14:textId="653C1ED0" w:rsidR="00E6532B" w:rsidRPr="003E5C4B" w:rsidRDefault="00E6532B" w:rsidP="004D4A29">
      <w:pPr>
        <w:pStyle w:val="Paragraphedeliste"/>
        <w:numPr>
          <w:ilvl w:val="2"/>
          <w:numId w:val="4"/>
        </w:numPr>
        <w:shd w:val="clear" w:color="auto" w:fill="E5B8B7" w:themeFill="accent2" w:themeFillTint="66"/>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Option</w:t>
      </w:r>
    </w:p>
    <w:p w14:paraId="7DBE2DC1" w14:textId="6168BEE5" w:rsidR="008C094C" w:rsidRPr="008C094C" w:rsidRDefault="008C094C" w:rsidP="008C094C">
      <w:pPr>
        <w:jc w:val="both"/>
        <w:rPr>
          <w:rFonts w:ascii="Calibri" w:hAnsi="Calibri"/>
          <w:sz w:val="22"/>
          <w:szCs w:val="22"/>
        </w:rPr>
      </w:pPr>
    </w:p>
    <w:p w14:paraId="03EE324A" w14:textId="648BC865" w:rsidR="008C094C" w:rsidRDefault="008C094C" w:rsidP="008C094C">
      <w:pPr>
        <w:jc w:val="both"/>
        <w:rPr>
          <w:rFonts w:ascii="Calibri" w:hAnsi="Calibri"/>
          <w:sz w:val="22"/>
          <w:szCs w:val="22"/>
        </w:rPr>
      </w:pPr>
      <w:r w:rsidRPr="008C094C">
        <w:rPr>
          <w:rFonts w:ascii="Calibri" w:hAnsi="Calibri"/>
          <w:sz w:val="22"/>
          <w:szCs w:val="22"/>
        </w:rPr>
        <w:t>Les soumissionnaires peuvent présenter dans leurs offres de base des options libres. Les options sont liées à l'objet du marché. Elles sont présentées dans une partie séparée de l’offre (technique et financière) de manière distincte sous peine pour le soumissionnaire de voir son offre rejetée. Le pouvoir adjudicateur se réserve toutefois le droit de ne pas commander d’options. Le pouvoir adjudicateur n'est pas obligé de lever une option, ni lors de la conclusion, ni pendant l'exécution du marché.</w:t>
      </w:r>
    </w:p>
    <w:p w14:paraId="6193BFD7" w14:textId="2C9B8C40" w:rsidR="00E6532B" w:rsidRDefault="00E6532B" w:rsidP="008C094C">
      <w:pPr>
        <w:jc w:val="both"/>
        <w:rPr>
          <w:rFonts w:ascii="Calibri" w:hAnsi="Calibri"/>
          <w:sz w:val="22"/>
          <w:szCs w:val="22"/>
        </w:rPr>
      </w:pPr>
    </w:p>
    <w:p w14:paraId="5947CBE4" w14:textId="5CE90CF9" w:rsidR="00E6532B" w:rsidRPr="003E5C4B" w:rsidRDefault="00E6532B" w:rsidP="004D4A29">
      <w:pPr>
        <w:pStyle w:val="Paragraphedeliste"/>
        <w:numPr>
          <w:ilvl w:val="2"/>
          <w:numId w:val="4"/>
        </w:numPr>
        <w:shd w:val="clear" w:color="auto" w:fill="E5B8B7" w:themeFill="accent2" w:themeFillTint="66"/>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Quantités</w:t>
      </w:r>
    </w:p>
    <w:p w14:paraId="640BE705" w14:textId="63381F0A" w:rsidR="008C094C" w:rsidRPr="008C094C" w:rsidRDefault="008C094C" w:rsidP="008C094C">
      <w:pPr>
        <w:jc w:val="both"/>
        <w:rPr>
          <w:rFonts w:ascii="Calibri" w:hAnsi="Calibri"/>
          <w:sz w:val="22"/>
          <w:szCs w:val="22"/>
        </w:rPr>
      </w:pPr>
    </w:p>
    <w:p w14:paraId="37AA961D" w14:textId="77777777" w:rsidR="008C094C" w:rsidRPr="008C094C" w:rsidRDefault="008C094C" w:rsidP="008C094C">
      <w:pPr>
        <w:jc w:val="both"/>
        <w:rPr>
          <w:rFonts w:ascii="Calibri" w:hAnsi="Calibri"/>
          <w:sz w:val="22"/>
          <w:szCs w:val="22"/>
        </w:rPr>
      </w:pPr>
      <w:r w:rsidRPr="008C094C">
        <w:rPr>
          <w:rFonts w:ascii="Calibri" w:hAnsi="Calibri"/>
          <w:sz w:val="22"/>
          <w:szCs w:val="22"/>
        </w:rPr>
        <w:t>Le présent accord-cadre ne contient pas de quantités minimales. En effet, le nombre de rencontres et de participants à chaque rencontre pour les différentes localités n’est pas connu par avance. Le Pouvoir Adjudicateur prendra toutes les dispositions nécessaires afin d’informer à temps le prestataire du nombre de participants et de ses besoins pour chaque réunion. Le pouvoir adjudicateur ne prend donc aucun engagement quant aux quantités qui seront réellement commandées durant l’accord-cadre. Le prestataire de services ne pourra pas invoquer le fait que des quantités minimales n’aient pas été atteintes pour réclamer des dommages-intérêts. Pour chaque lot, les quantités réellement commandés seront déterminées, en fonction des besoins du pouvoir adjudicateur, au moyen de bons de commande selon les modalités de conclusion des marchés subséquents (commandes) fondés sur l’accord-cadre.</w:t>
      </w:r>
    </w:p>
    <w:p w14:paraId="264DB492" w14:textId="77777777" w:rsidR="008C094C" w:rsidRPr="008C094C" w:rsidRDefault="008C094C" w:rsidP="008C094C">
      <w:pPr>
        <w:jc w:val="both"/>
        <w:rPr>
          <w:rFonts w:ascii="Calibri" w:hAnsi="Calibri"/>
          <w:sz w:val="22"/>
          <w:szCs w:val="22"/>
        </w:rPr>
      </w:pPr>
      <w:r w:rsidRPr="008C094C">
        <w:rPr>
          <w:rFonts w:ascii="Calibri" w:hAnsi="Calibri"/>
          <w:sz w:val="22"/>
          <w:szCs w:val="22"/>
        </w:rPr>
        <w:lastRenderedPageBreak/>
        <w:t>Le prestataire de services n’obtient le droit formel d’honorer une commande que moyennant les bons de commande introduits par le pouvoir adjudicateur conformément aux dispositions du présent cahier des charges.</w:t>
      </w:r>
    </w:p>
    <w:p w14:paraId="0E151D4F" w14:textId="436C1671" w:rsidR="008C094C" w:rsidRDefault="008C094C" w:rsidP="008C094C">
      <w:pPr>
        <w:jc w:val="both"/>
        <w:rPr>
          <w:rFonts w:ascii="Calibri" w:hAnsi="Calibri"/>
          <w:sz w:val="22"/>
          <w:szCs w:val="22"/>
        </w:rPr>
      </w:pPr>
    </w:p>
    <w:p w14:paraId="5E0A66EB" w14:textId="35864D85" w:rsidR="00E6532B" w:rsidRPr="005726ED" w:rsidRDefault="00E6532B" w:rsidP="004D4A29">
      <w:pPr>
        <w:pStyle w:val="Paragraphedeliste"/>
        <w:numPr>
          <w:ilvl w:val="1"/>
          <w:numId w:val="4"/>
        </w:numPr>
        <w:shd w:val="clear" w:color="auto" w:fill="E36C0A" w:themeFill="accent6" w:themeFillShade="BF"/>
        <w:rPr>
          <w:rFonts w:ascii="Calibri" w:eastAsia="Arial Unicode MS" w:hAnsi="Calibri" w:cs="Arial Unicode MS"/>
          <w:b/>
          <w:color w:val="FFFFFF" w:themeColor="background1"/>
          <w:sz w:val="22"/>
          <w:szCs w:val="22"/>
          <w:lang w:eastAsia="en-US"/>
        </w:rPr>
      </w:pPr>
      <w:r w:rsidRPr="005726ED">
        <w:rPr>
          <w:rFonts w:ascii="Calibri" w:eastAsia="Arial Unicode MS" w:hAnsi="Calibri" w:cs="Arial Unicode MS"/>
          <w:b/>
          <w:color w:val="FFFFFF" w:themeColor="background1"/>
          <w:sz w:val="22"/>
          <w:szCs w:val="22"/>
          <w:lang w:eastAsia="en-US"/>
        </w:rPr>
        <w:t>Procédures</w:t>
      </w:r>
    </w:p>
    <w:p w14:paraId="5B121220" w14:textId="50F02958" w:rsidR="008C094C" w:rsidRDefault="008C094C" w:rsidP="008C094C">
      <w:pPr>
        <w:jc w:val="both"/>
        <w:rPr>
          <w:rFonts w:ascii="Calibri" w:hAnsi="Calibri"/>
          <w:sz w:val="22"/>
          <w:szCs w:val="22"/>
        </w:rPr>
      </w:pPr>
    </w:p>
    <w:p w14:paraId="7EF55365" w14:textId="4A060DE2" w:rsidR="00E6532B" w:rsidRPr="003E5C4B" w:rsidRDefault="00E6532B" w:rsidP="004D4A29">
      <w:pPr>
        <w:pStyle w:val="Paragraphedeliste"/>
        <w:numPr>
          <w:ilvl w:val="2"/>
          <w:numId w:val="4"/>
        </w:numPr>
        <w:shd w:val="clear" w:color="auto" w:fill="E5B8B7" w:themeFill="accent2" w:themeFillTint="66"/>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Mode de passation</w:t>
      </w:r>
    </w:p>
    <w:p w14:paraId="5F4E38D4" w14:textId="031E8660" w:rsidR="008C094C" w:rsidRPr="008C094C" w:rsidRDefault="008C094C" w:rsidP="008C094C">
      <w:pPr>
        <w:jc w:val="both"/>
        <w:rPr>
          <w:rFonts w:ascii="Calibri" w:hAnsi="Calibri"/>
          <w:sz w:val="22"/>
          <w:szCs w:val="22"/>
        </w:rPr>
      </w:pPr>
    </w:p>
    <w:p w14:paraId="56E709BC" w14:textId="25FA4511" w:rsidR="008C094C" w:rsidRDefault="008C094C" w:rsidP="008C094C">
      <w:pPr>
        <w:jc w:val="both"/>
        <w:rPr>
          <w:rFonts w:ascii="Calibri" w:hAnsi="Calibri"/>
          <w:sz w:val="22"/>
          <w:szCs w:val="22"/>
        </w:rPr>
      </w:pPr>
      <w:r w:rsidRPr="008C094C">
        <w:rPr>
          <w:rFonts w:ascii="Calibri" w:hAnsi="Calibri"/>
          <w:sz w:val="22"/>
          <w:szCs w:val="22"/>
        </w:rPr>
        <w:t>Le présent contrat est passé selon la procédure adaptée en application des articles L. 2123-1 et R. 2123-1 au R. 2123-7 du CCP.</w:t>
      </w:r>
    </w:p>
    <w:p w14:paraId="0D38682F" w14:textId="6E44A3C7" w:rsidR="00E6532B" w:rsidRDefault="00E6532B" w:rsidP="008C094C">
      <w:pPr>
        <w:jc w:val="both"/>
        <w:rPr>
          <w:rFonts w:ascii="Calibri" w:hAnsi="Calibri"/>
          <w:sz w:val="22"/>
          <w:szCs w:val="22"/>
        </w:rPr>
      </w:pPr>
    </w:p>
    <w:p w14:paraId="278A40BB" w14:textId="5EF4ED8D" w:rsidR="00E6532B" w:rsidRPr="003E5C4B" w:rsidRDefault="00E6532B" w:rsidP="004D4A29">
      <w:pPr>
        <w:pStyle w:val="Paragraphedeliste"/>
        <w:numPr>
          <w:ilvl w:val="2"/>
          <w:numId w:val="4"/>
        </w:numPr>
        <w:shd w:val="clear" w:color="auto" w:fill="E5B8B7" w:themeFill="accent2" w:themeFillTint="66"/>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Informations</w:t>
      </w:r>
    </w:p>
    <w:p w14:paraId="786D60A3" w14:textId="6FB19F48" w:rsidR="008C094C" w:rsidRPr="008C094C" w:rsidRDefault="008C094C" w:rsidP="008C094C">
      <w:pPr>
        <w:jc w:val="both"/>
        <w:rPr>
          <w:rFonts w:ascii="Calibri" w:hAnsi="Calibri"/>
          <w:sz w:val="22"/>
          <w:szCs w:val="22"/>
        </w:rPr>
      </w:pPr>
    </w:p>
    <w:p w14:paraId="17214A46" w14:textId="77777777" w:rsidR="008C094C" w:rsidRPr="008C094C" w:rsidRDefault="008C094C" w:rsidP="008C094C">
      <w:pPr>
        <w:jc w:val="both"/>
        <w:rPr>
          <w:rFonts w:ascii="Calibri" w:hAnsi="Calibri"/>
          <w:sz w:val="22"/>
          <w:szCs w:val="22"/>
        </w:rPr>
      </w:pPr>
      <w:r w:rsidRPr="008C094C">
        <w:rPr>
          <w:rFonts w:ascii="Calibri" w:hAnsi="Calibri"/>
          <w:sz w:val="22"/>
          <w:szCs w:val="22"/>
        </w:rPr>
        <w:t>L’attribution de ce marché est coordonnée par Laurent DEVILLERS, Coordinateur des Fonctions Transverses. Aussi longtemps que court la procédure, tous les contacts entre le pouvoir adjudicateur et les soumissionnaires concernant le présent marché se feront exclusivement via cette personne et il est interdit aux soumissionnaires (éventuels) d’entrer en contact avec le pouvoir adjudicateur d’une autre manière au sujet du présent marché, sauf disposition contraire dans le présent CC.</w:t>
      </w:r>
    </w:p>
    <w:p w14:paraId="732B190C" w14:textId="77777777" w:rsidR="008C094C" w:rsidRPr="008C094C" w:rsidRDefault="008C094C" w:rsidP="008C094C">
      <w:pPr>
        <w:jc w:val="both"/>
        <w:rPr>
          <w:rFonts w:ascii="Calibri" w:hAnsi="Calibri"/>
          <w:sz w:val="22"/>
          <w:szCs w:val="22"/>
        </w:rPr>
      </w:pPr>
      <w:r w:rsidRPr="008C094C">
        <w:rPr>
          <w:rFonts w:ascii="Calibri" w:hAnsi="Calibri"/>
          <w:sz w:val="22"/>
          <w:szCs w:val="22"/>
        </w:rPr>
        <w:t xml:space="preserve">Jusqu’à 05 jours avant la date limite de réception des offres inclus, les potentiels soumissionnaires peuvent poser des questions concernant le CC et le marché. Les questions seront posées par écrit à l’adresse : </w:t>
      </w:r>
      <w:r w:rsidRPr="00E6532B">
        <w:rPr>
          <w:rFonts w:ascii="Calibri" w:hAnsi="Calibri"/>
          <w:color w:val="365F91" w:themeColor="accent1" w:themeShade="BF"/>
          <w:sz w:val="22"/>
          <w:szCs w:val="22"/>
        </w:rPr>
        <w:t xml:space="preserve">laurent.devillers@expertisefrance.fr </w:t>
      </w:r>
      <w:r w:rsidRPr="008C094C">
        <w:rPr>
          <w:rFonts w:ascii="Calibri" w:hAnsi="Calibri"/>
          <w:sz w:val="22"/>
          <w:szCs w:val="22"/>
        </w:rPr>
        <w:t xml:space="preserve">et il y sera répondu au fur et à mesure de leur réception. </w:t>
      </w:r>
    </w:p>
    <w:p w14:paraId="576CD559" w14:textId="77777777" w:rsidR="008C094C" w:rsidRPr="008C094C" w:rsidRDefault="008C094C" w:rsidP="008C094C">
      <w:pPr>
        <w:jc w:val="both"/>
        <w:rPr>
          <w:rFonts w:ascii="Calibri" w:hAnsi="Calibri"/>
          <w:sz w:val="22"/>
          <w:szCs w:val="22"/>
        </w:rPr>
      </w:pPr>
      <w:r w:rsidRPr="008C094C">
        <w:rPr>
          <w:rFonts w:ascii="Calibri" w:hAnsi="Calibri"/>
          <w:sz w:val="22"/>
          <w:szCs w:val="22"/>
        </w:rPr>
        <w:t>Jusqu’à la notification de la décision d’attribution, il ne sera donné aucune information sur l’évolution de la procédure.</w:t>
      </w:r>
    </w:p>
    <w:p w14:paraId="05419812" w14:textId="01020911" w:rsidR="008C094C" w:rsidRDefault="008C094C" w:rsidP="008C094C">
      <w:pPr>
        <w:jc w:val="both"/>
        <w:rPr>
          <w:rFonts w:ascii="Calibri" w:hAnsi="Calibri"/>
          <w:sz w:val="22"/>
          <w:szCs w:val="22"/>
        </w:rPr>
      </w:pPr>
      <w:r w:rsidRPr="008C094C">
        <w:rPr>
          <w:rFonts w:ascii="Calibri" w:hAnsi="Calibri"/>
          <w:sz w:val="22"/>
          <w:szCs w:val="22"/>
        </w:rPr>
        <w:t>Le soumissionnaire est tenu de dénoncer immédiatement toute lacune, erreur ou omission dans les documents du marché qui rende impossible l’établissement de son prix ou la comparaison des offres, au plus tard 05 jours avant la date limite de réception des offres.</w:t>
      </w:r>
    </w:p>
    <w:p w14:paraId="46228660" w14:textId="6046FA63" w:rsidR="00E6532B" w:rsidRDefault="00E6532B" w:rsidP="008C094C">
      <w:pPr>
        <w:jc w:val="both"/>
        <w:rPr>
          <w:rFonts w:ascii="Calibri" w:hAnsi="Calibri"/>
          <w:sz w:val="22"/>
          <w:szCs w:val="22"/>
        </w:rPr>
      </w:pPr>
    </w:p>
    <w:p w14:paraId="4EF8BA89" w14:textId="0A5DF4E6" w:rsidR="00E6532B" w:rsidRPr="003E5C4B" w:rsidRDefault="00E6532B" w:rsidP="004D4A29">
      <w:pPr>
        <w:pStyle w:val="Paragraphedeliste"/>
        <w:numPr>
          <w:ilvl w:val="2"/>
          <w:numId w:val="4"/>
        </w:numPr>
        <w:shd w:val="clear" w:color="auto" w:fill="E5B8B7" w:themeFill="accent2" w:themeFillTint="66"/>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Offres</w:t>
      </w:r>
    </w:p>
    <w:p w14:paraId="53703E91" w14:textId="77777777" w:rsidR="00164FB7" w:rsidRDefault="00164FB7" w:rsidP="00164FB7">
      <w:pPr>
        <w:pStyle w:val="Paragraphedeliste"/>
        <w:shd w:val="clear" w:color="auto" w:fill="FFFFFF" w:themeFill="background1"/>
        <w:ind w:left="2844"/>
        <w:rPr>
          <w:rFonts w:ascii="Calibri" w:eastAsia="Arial Unicode MS" w:hAnsi="Calibri" w:cs="Arial Unicode MS"/>
          <w:b/>
          <w:sz w:val="22"/>
          <w:szCs w:val="22"/>
          <w:lang w:eastAsia="en-US"/>
        </w:rPr>
      </w:pPr>
    </w:p>
    <w:p w14:paraId="4BA14433" w14:textId="771DF5EB" w:rsidR="00E6532B" w:rsidRPr="003E5C4B" w:rsidRDefault="00E6532B" w:rsidP="004D4A29">
      <w:pPr>
        <w:pStyle w:val="Paragraphedeliste"/>
        <w:numPr>
          <w:ilvl w:val="3"/>
          <w:numId w:val="4"/>
        </w:numPr>
        <w:shd w:val="clear" w:color="auto" w:fill="DBE5F1" w:themeFill="accent1" w:themeFillTint="33"/>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Données à mentionner dans l’offre</w:t>
      </w:r>
    </w:p>
    <w:p w14:paraId="1E008E8B" w14:textId="77777777" w:rsidR="00E6532B" w:rsidRPr="008C094C" w:rsidRDefault="00E6532B" w:rsidP="008C094C">
      <w:pPr>
        <w:jc w:val="both"/>
        <w:rPr>
          <w:rFonts w:ascii="Calibri" w:hAnsi="Calibri"/>
          <w:sz w:val="22"/>
          <w:szCs w:val="22"/>
        </w:rPr>
      </w:pPr>
    </w:p>
    <w:p w14:paraId="1090441E" w14:textId="77777777" w:rsidR="008C094C" w:rsidRPr="008C094C" w:rsidRDefault="008C094C" w:rsidP="008C094C">
      <w:pPr>
        <w:jc w:val="both"/>
        <w:rPr>
          <w:rFonts w:ascii="Calibri" w:hAnsi="Calibri"/>
          <w:sz w:val="22"/>
          <w:szCs w:val="22"/>
        </w:rPr>
      </w:pPr>
      <w:r w:rsidRPr="008C094C">
        <w:rPr>
          <w:rFonts w:ascii="Calibri" w:hAnsi="Calibri"/>
          <w:sz w:val="22"/>
          <w:szCs w:val="22"/>
        </w:rPr>
        <w:t>Le soumissionnaire est tenu d’utiliser les formulaires joints en annexe. A défaut d'utiliser ces formulaires, il supporte l'entière responsabilité de la parfaite concordance entre les documents qu'il a utilisés et les formulaires.</w:t>
      </w:r>
    </w:p>
    <w:p w14:paraId="0991ED92" w14:textId="19CD2F1D" w:rsidR="008C094C" w:rsidRDefault="008C094C" w:rsidP="008C094C">
      <w:pPr>
        <w:jc w:val="both"/>
        <w:rPr>
          <w:rFonts w:ascii="Calibri" w:hAnsi="Calibri"/>
          <w:sz w:val="22"/>
          <w:szCs w:val="22"/>
        </w:rPr>
      </w:pPr>
      <w:r w:rsidRPr="008C094C">
        <w:rPr>
          <w:rFonts w:ascii="Calibri" w:hAnsi="Calibri"/>
          <w:sz w:val="22"/>
          <w:szCs w:val="22"/>
        </w:rPr>
        <w:t>L’offre et les annexes jointes aux formulaires sont rédigées en français.</w:t>
      </w:r>
    </w:p>
    <w:p w14:paraId="6F95193D" w14:textId="492205B7" w:rsidR="00E6532B" w:rsidRDefault="00E6532B" w:rsidP="008C094C">
      <w:pPr>
        <w:jc w:val="both"/>
        <w:rPr>
          <w:rFonts w:ascii="Calibri" w:hAnsi="Calibri"/>
          <w:sz w:val="22"/>
          <w:szCs w:val="22"/>
        </w:rPr>
      </w:pPr>
    </w:p>
    <w:p w14:paraId="394215BF" w14:textId="3A59E2A5" w:rsidR="00E6532B" w:rsidRDefault="00E6532B" w:rsidP="008C094C">
      <w:pPr>
        <w:jc w:val="both"/>
        <w:rPr>
          <w:rFonts w:ascii="Calibri" w:hAnsi="Calibri"/>
          <w:sz w:val="22"/>
          <w:szCs w:val="22"/>
        </w:rPr>
      </w:pPr>
    </w:p>
    <w:p w14:paraId="5A3E2199" w14:textId="4149122A" w:rsidR="00E6532B" w:rsidRPr="005726ED" w:rsidRDefault="00E6532B" w:rsidP="004D4A29">
      <w:pPr>
        <w:pStyle w:val="Paragraphedeliste"/>
        <w:numPr>
          <w:ilvl w:val="3"/>
          <w:numId w:val="4"/>
        </w:numPr>
        <w:shd w:val="clear" w:color="auto" w:fill="DBE5F1" w:themeFill="accent1" w:themeFillTint="33"/>
        <w:rPr>
          <w:rFonts w:ascii="Calibri" w:eastAsia="Arial Unicode MS" w:hAnsi="Calibri" w:cs="Arial Unicode MS"/>
          <w:b/>
          <w:sz w:val="22"/>
          <w:szCs w:val="22"/>
          <w:lang w:eastAsia="en-US"/>
        </w:rPr>
      </w:pPr>
      <w:r w:rsidRPr="005726ED">
        <w:rPr>
          <w:rFonts w:ascii="Calibri" w:eastAsia="Arial Unicode MS" w:hAnsi="Calibri" w:cs="Arial Unicode MS"/>
          <w:b/>
          <w:sz w:val="22"/>
          <w:szCs w:val="22"/>
          <w:lang w:eastAsia="en-US"/>
        </w:rPr>
        <w:t>Délai d’engagement</w:t>
      </w:r>
    </w:p>
    <w:p w14:paraId="3E53B622" w14:textId="7254AE56" w:rsidR="008C094C" w:rsidRPr="008C094C" w:rsidRDefault="008C094C" w:rsidP="008C094C">
      <w:pPr>
        <w:jc w:val="both"/>
        <w:rPr>
          <w:rFonts w:ascii="Calibri" w:hAnsi="Calibri"/>
          <w:sz w:val="22"/>
          <w:szCs w:val="22"/>
        </w:rPr>
      </w:pPr>
    </w:p>
    <w:p w14:paraId="2C7F03C1" w14:textId="175B5676" w:rsidR="008C094C" w:rsidRPr="008C094C" w:rsidRDefault="008C094C" w:rsidP="008C094C">
      <w:pPr>
        <w:jc w:val="both"/>
        <w:rPr>
          <w:rFonts w:ascii="Calibri" w:hAnsi="Calibri"/>
          <w:sz w:val="22"/>
          <w:szCs w:val="22"/>
        </w:rPr>
      </w:pPr>
      <w:r w:rsidRPr="008C094C">
        <w:rPr>
          <w:rFonts w:ascii="Calibri" w:hAnsi="Calibri"/>
          <w:sz w:val="22"/>
          <w:szCs w:val="22"/>
        </w:rPr>
        <w:t xml:space="preserve">Les soumissionnaires restent liés par leurs offres pendant un délai de </w:t>
      </w:r>
      <w:del w:id="184" w:author="Hébert LANMATCHION" w:date="2025-10-29T17:13:00Z">
        <w:r w:rsidRPr="008C094C" w:rsidDel="00160FEB">
          <w:rPr>
            <w:rFonts w:ascii="Calibri" w:hAnsi="Calibri"/>
            <w:sz w:val="22"/>
            <w:szCs w:val="22"/>
          </w:rPr>
          <w:delText xml:space="preserve">30 </w:delText>
        </w:r>
      </w:del>
      <w:ins w:id="185" w:author="Hébert LANMATCHION" w:date="2025-10-29T17:13:00Z">
        <w:r w:rsidR="00160FEB">
          <w:rPr>
            <w:rFonts w:ascii="Calibri" w:hAnsi="Calibri"/>
            <w:sz w:val="22"/>
            <w:szCs w:val="22"/>
          </w:rPr>
          <w:t>60</w:t>
        </w:r>
        <w:r w:rsidR="00160FEB" w:rsidRPr="008C094C">
          <w:rPr>
            <w:rFonts w:ascii="Calibri" w:hAnsi="Calibri"/>
            <w:sz w:val="22"/>
            <w:szCs w:val="22"/>
          </w:rPr>
          <w:t xml:space="preserve"> </w:t>
        </w:r>
      </w:ins>
      <w:r w:rsidRPr="008C094C">
        <w:rPr>
          <w:rFonts w:ascii="Calibri" w:hAnsi="Calibri"/>
          <w:sz w:val="22"/>
          <w:szCs w:val="22"/>
        </w:rPr>
        <w:t xml:space="preserve">jours </w:t>
      </w:r>
      <w:del w:id="186" w:author="Hébert LANMATCHION" w:date="2026-02-12T09:24:00Z">
        <w:r w:rsidRPr="008C094C" w:rsidDel="007E700B">
          <w:rPr>
            <w:rFonts w:ascii="Calibri" w:hAnsi="Calibri"/>
            <w:sz w:val="22"/>
            <w:szCs w:val="22"/>
          </w:rPr>
          <w:delText>calendr</w:delText>
        </w:r>
      </w:del>
      <w:ins w:id="187" w:author="Hébert LANMATCHION" w:date="2026-02-12T09:24:00Z">
        <w:r w:rsidR="007E700B" w:rsidRPr="008C094C">
          <w:rPr>
            <w:rFonts w:ascii="Calibri" w:hAnsi="Calibri"/>
            <w:sz w:val="22"/>
            <w:szCs w:val="22"/>
          </w:rPr>
          <w:t>calenda</w:t>
        </w:r>
        <w:r w:rsidR="007E700B">
          <w:rPr>
            <w:rFonts w:ascii="Calibri" w:hAnsi="Calibri"/>
            <w:sz w:val="22"/>
            <w:szCs w:val="22"/>
          </w:rPr>
          <w:t>ires</w:t>
        </w:r>
      </w:ins>
      <w:del w:id="188" w:author="Hébert LANMATCHION" w:date="2025-10-29T17:13:00Z">
        <w:r w:rsidRPr="008C094C" w:rsidDel="00160FEB">
          <w:rPr>
            <w:rFonts w:ascii="Calibri" w:hAnsi="Calibri"/>
            <w:sz w:val="22"/>
            <w:szCs w:val="22"/>
          </w:rPr>
          <w:delText>ier</w:delText>
        </w:r>
      </w:del>
      <w:r w:rsidRPr="008C094C">
        <w:rPr>
          <w:rFonts w:ascii="Calibri" w:hAnsi="Calibri"/>
          <w:sz w:val="22"/>
          <w:szCs w:val="22"/>
        </w:rPr>
        <w:t xml:space="preserve">, à compter de la date limite de réception. </w:t>
      </w:r>
    </w:p>
    <w:p w14:paraId="1FBFCEF1" w14:textId="6BA06718" w:rsidR="008C094C" w:rsidRDefault="008C094C" w:rsidP="008C094C">
      <w:pPr>
        <w:jc w:val="both"/>
        <w:rPr>
          <w:rFonts w:ascii="Calibri" w:hAnsi="Calibri"/>
          <w:sz w:val="22"/>
          <w:szCs w:val="22"/>
        </w:rPr>
      </w:pPr>
      <w:r w:rsidRPr="008C094C">
        <w:rPr>
          <w:rFonts w:ascii="Calibri" w:hAnsi="Calibri"/>
          <w:sz w:val="22"/>
          <w:szCs w:val="22"/>
        </w:rPr>
        <w:t>En cas de dépassement du délai visé ci-dessus, l’engagement du soumissionnaire pourra être confirmé lors des négociations.</w:t>
      </w:r>
    </w:p>
    <w:p w14:paraId="03A00220" w14:textId="43A3350B" w:rsidR="00E6532B" w:rsidRDefault="00E6532B" w:rsidP="008C094C">
      <w:pPr>
        <w:jc w:val="both"/>
        <w:rPr>
          <w:rFonts w:ascii="Calibri" w:hAnsi="Calibri"/>
          <w:sz w:val="22"/>
          <w:szCs w:val="22"/>
        </w:rPr>
      </w:pPr>
    </w:p>
    <w:p w14:paraId="3EB65807" w14:textId="01859604" w:rsidR="00E6532B" w:rsidRPr="003E5C4B" w:rsidRDefault="00E6532B" w:rsidP="004D4A29">
      <w:pPr>
        <w:pStyle w:val="Paragraphedeliste"/>
        <w:numPr>
          <w:ilvl w:val="3"/>
          <w:numId w:val="4"/>
        </w:numPr>
        <w:shd w:val="clear" w:color="auto" w:fill="DBE5F1" w:themeFill="accent1" w:themeFillTint="33"/>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D</w:t>
      </w:r>
      <w:r w:rsidR="00D341C7">
        <w:rPr>
          <w:rFonts w:ascii="Calibri" w:eastAsia="Arial Unicode MS" w:hAnsi="Calibri" w:cs="Arial Unicode MS"/>
          <w:b/>
          <w:sz w:val="22"/>
          <w:szCs w:val="22"/>
          <w:lang w:eastAsia="en-US"/>
        </w:rPr>
        <w:t>étermination des prix</w:t>
      </w:r>
    </w:p>
    <w:p w14:paraId="6736C721" w14:textId="77777777" w:rsidR="00E6532B" w:rsidRPr="008C094C" w:rsidRDefault="00E6532B" w:rsidP="008C094C">
      <w:pPr>
        <w:jc w:val="both"/>
        <w:rPr>
          <w:rFonts w:ascii="Calibri" w:hAnsi="Calibri"/>
          <w:sz w:val="22"/>
          <w:szCs w:val="22"/>
        </w:rPr>
      </w:pPr>
    </w:p>
    <w:p w14:paraId="7DE89672" w14:textId="11EC1343" w:rsidR="008C094C" w:rsidRPr="008C094C" w:rsidRDefault="008C094C" w:rsidP="008C094C">
      <w:pPr>
        <w:jc w:val="both"/>
        <w:rPr>
          <w:rFonts w:ascii="Calibri" w:hAnsi="Calibri"/>
          <w:sz w:val="22"/>
          <w:szCs w:val="22"/>
        </w:rPr>
      </w:pPr>
      <w:r w:rsidRPr="008C094C">
        <w:rPr>
          <w:rFonts w:ascii="Calibri" w:hAnsi="Calibri"/>
          <w:sz w:val="22"/>
          <w:szCs w:val="22"/>
        </w:rPr>
        <w:t xml:space="preserve">Tous les prix mentionnés dans le formulaire d’offre doivent être obligatoirement libellés en </w:t>
      </w:r>
      <w:r w:rsidR="00D341C7">
        <w:rPr>
          <w:rFonts w:ascii="Calibri" w:hAnsi="Calibri"/>
          <w:sz w:val="22"/>
          <w:szCs w:val="22"/>
        </w:rPr>
        <w:t>XOF.</w:t>
      </w:r>
    </w:p>
    <w:p w14:paraId="5EE08BF9" w14:textId="6468950E" w:rsidR="008C094C" w:rsidRDefault="008C094C" w:rsidP="008C094C">
      <w:pPr>
        <w:jc w:val="both"/>
        <w:rPr>
          <w:rFonts w:ascii="Calibri" w:hAnsi="Calibri"/>
          <w:sz w:val="22"/>
          <w:szCs w:val="22"/>
        </w:rPr>
      </w:pPr>
      <w:r w:rsidRPr="008C094C">
        <w:rPr>
          <w:rFonts w:ascii="Calibri" w:hAnsi="Calibri"/>
          <w:sz w:val="22"/>
          <w:szCs w:val="22"/>
        </w:rPr>
        <w:lastRenderedPageBreak/>
        <w:t>Le présent marché est un marché à bordereau de prix, ce qui signifie que seul le prix unitaire est forfaitaire. Le prix à payer sera obtenu en appliquant les prix unitaires mentionnés dans l’inventaire aux quantités réellement exécutées.</w:t>
      </w:r>
    </w:p>
    <w:p w14:paraId="1B2B30C6" w14:textId="6D7E6D55" w:rsidR="00D341C7" w:rsidRDefault="00D341C7" w:rsidP="008C094C">
      <w:pPr>
        <w:jc w:val="both"/>
        <w:rPr>
          <w:rFonts w:ascii="Calibri" w:hAnsi="Calibri"/>
          <w:sz w:val="22"/>
          <w:szCs w:val="22"/>
        </w:rPr>
      </w:pPr>
    </w:p>
    <w:p w14:paraId="1535A800" w14:textId="0E787532" w:rsidR="00D341C7" w:rsidRPr="003E5C4B" w:rsidRDefault="00D341C7" w:rsidP="004D4A29">
      <w:pPr>
        <w:pStyle w:val="Paragraphedeliste"/>
        <w:numPr>
          <w:ilvl w:val="3"/>
          <w:numId w:val="4"/>
        </w:numPr>
        <w:shd w:val="clear" w:color="auto" w:fill="DBE5F1" w:themeFill="accent1" w:themeFillTint="33"/>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Eléments inclus dans le prix</w:t>
      </w:r>
    </w:p>
    <w:p w14:paraId="26353BA2" w14:textId="77777777" w:rsidR="00D341C7" w:rsidRPr="008C094C" w:rsidRDefault="00D341C7" w:rsidP="008C094C">
      <w:pPr>
        <w:jc w:val="both"/>
        <w:rPr>
          <w:rFonts w:ascii="Calibri" w:hAnsi="Calibri"/>
          <w:sz w:val="22"/>
          <w:szCs w:val="22"/>
        </w:rPr>
      </w:pPr>
    </w:p>
    <w:p w14:paraId="69FAC8F3" w14:textId="77777777" w:rsidR="008C094C" w:rsidRPr="008C094C" w:rsidRDefault="008C094C" w:rsidP="008C094C">
      <w:pPr>
        <w:jc w:val="both"/>
        <w:rPr>
          <w:rFonts w:ascii="Calibri" w:hAnsi="Calibri"/>
          <w:sz w:val="22"/>
          <w:szCs w:val="22"/>
        </w:rPr>
      </w:pPr>
      <w:r w:rsidRPr="008C094C">
        <w:rPr>
          <w:rFonts w:ascii="Calibri" w:hAnsi="Calibri"/>
          <w:sz w:val="22"/>
          <w:szCs w:val="22"/>
        </w:rPr>
        <w:t>Le prestataire de services est censé avoir inclus dans ses prix tant unitaires que globaux tous les frais susceptibles de grever les services.</w:t>
      </w:r>
    </w:p>
    <w:p w14:paraId="54FC02E5" w14:textId="77777777" w:rsidR="008C094C" w:rsidRPr="008C094C" w:rsidRDefault="008C094C" w:rsidP="008C094C">
      <w:pPr>
        <w:jc w:val="both"/>
        <w:rPr>
          <w:rFonts w:ascii="Calibri" w:hAnsi="Calibri"/>
          <w:sz w:val="22"/>
          <w:szCs w:val="22"/>
        </w:rPr>
      </w:pPr>
      <w:r w:rsidRPr="008C094C">
        <w:rPr>
          <w:rFonts w:ascii="Calibri" w:hAnsi="Calibri"/>
          <w:sz w:val="22"/>
          <w:szCs w:val="22"/>
        </w:rPr>
        <w:t>Sont notamment inclus dans les prix :</w:t>
      </w:r>
    </w:p>
    <w:p w14:paraId="2300A239" w14:textId="7D13CF20" w:rsidR="00241E7F" w:rsidRDefault="00241E7F" w:rsidP="004D4A29">
      <w:pPr>
        <w:pStyle w:val="Paragraphedeliste"/>
        <w:numPr>
          <w:ilvl w:val="0"/>
          <w:numId w:val="10"/>
        </w:numPr>
        <w:jc w:val="both"/>
        <w:rPr>
          <w:ins w:id="189" w:author="Hébert LANMATCHION" w:date="2025-11-05T08:14:00Z"/>
          <w:rFonts w:ascii="Calibri" w:hAnsi="Calibri"/>
          <w:sz w:val="22"/>
          <w:szCs w:val="22"/>
        </w:rPr>
      </w:pPr>
      <w:ins w:id="190" w:author="Hébert LANMATCHION" w:date="2025-11-05T08:14:00Z">
        <w:r>
          <w:rPr>
            <w:rFonts w:ascii="Calibri" w:hAnsi="Calibri"/>
            <w:sz w:val="22"/>
            <w:szCs w:val="22"/>
          </w:rPr>
          <w:t>La mise en place nécessaire au service ;</w:t>
        </w:r>
      </w:ins>
    </w:p>
    <w:p w14:paraId="1A199B4F" w14:textId="14F8AC8F" w:rsidR="00D341C7" w:rsidRDefault="00804DA2" w:rsidP="004D4A29">
      <w:pPr>
        <w:pStyle w:val="Paragraphedeliste"/>
        <w:numPr>
          <w:ilvl w:val="0"/>
          <w:numId w:val="10"/>
        </w:numPr>
        <w:jc w:val="both"/>
        <w:rPr>
          <w:rFonts w:ascii="Calibri" w:hAnsi="Calibri"/>
          <w:sz w:val="22"/>
          <w:szCs w:val="22"/>
        </w:rPr>
      </w:pPr>
      <w:r>
        <w:rPr>
          <w:rFonts w:ascii="Calibri" w:hAnsi="Calibri"/>
          <w:sz w:val="22"/>
          <w:szCs w:val="22"/>
        </w:rPr>
        <w:t>Le service sur place</w:t>
      </w:r>
      <w:r w:rsidR="008C094C" w:rsidRPr="00D341C7">
        <w:rPr>
          <w:rFonts w:ascii="Calibri" w:hAnsi="Calibri"/>
          <w:sz w:val="22"/>
          <w:szCs w:val="22"/>
        </w:rPr>
        <w:t xml:space="preserve"> ;</w:t>
      </w:r>
    </w:p>
    <w:p w14:paraId="7DFDEAB8" w14:textId="314404C6" w:rsidR="00D341C7" w:rsidRDefault="00164FB7" w:rsidP="004D4A29">
      <w:pPr>
        <w:pStyle w:val="Paragraphedeliste"/>
        <w:numPr>
          <w:ilvl w:val="0"/>
          <w:numId w:val="10"/>
        </w:numPr>
        <w:jc w:val="both"/>
        <w:rPr>
          <w:rFonts w:ascii="Calibri" w:hAnsi="Calibri"/>
          <w:sz w:val="22"/>
          <w:szCs w:val="22"/>
        </w:rPr>
      </w:pPr>
      <w:r>
        <w:rPr>
          <w:rFonts w:ascii="Calibri" w:hAnsi="Calibri"/>
          <w:sz w:val="22"/>
          <w:szCs w:val="22"/>
        </w:rPr>
        <w:t>L</w:t>
      </w:r>
      <w:r w:rsidR="008C094C" w:rsidRPr="00D341C7">
        <w:rPr>
          <w:rFonts w:ascii="Calibri" w:hAnsi="Calibri"/>
          <w:sz w:val="22"/>
          <w:szCs w:val="22"/>
        </w:rPr>
        <w:t xml:space="preserve">a gestion administrative et le </w:t>
      </w:r>
      <w:r w:rsidRPr="00D341C7">
        <w:rPr>
          <w:rFonts w:ascii="Calibri" w:hAnsi="Calibri"/>
          <w:sz w:val="22"/>
          <w:szCs w:val="22"/>
        </w:rPr>
        <w:t>secrétariat ;</w:t>
      </w:r>
    </w:p>
    <w:p w14:paraId="246155E5" w14:textId="3195D51D" w:rsidR="00D341C7" w:rsidRDefault="00164FB7" w:rsidP="004D4A29">
      <w:pPr>
        <w:pStyle w:val="Paragraphedeliste"/>
        <w:numPr>
          <w:ilvl w:val="0"/>
          <w:numId w:val="10"/>
        </w:numPr>
        <w:jc w:val="both"/>
        <w:rPr>
          <w:rFonts w:ascii="Calibri" w:hAnsi="Calibri"/>
          <w:sz w:val="22"/>
          <w:szCs w:val="22"/>
        </w:rPr>
      </w:pPr>
      <w:r>
        <w:rPr>
          <w:rFonts w:ascii="Calibri" w:hAnsi="Calibri"/>
          <w:sz w:val="22"/>
          <w:szCs w:val="22"/>
        </w:rPr>
        <w:t>L</w:t>
      </w:r>
      <w:r w:rsidR="008C094C" w:rsidRPr="00D341C7">
        <w:rPr>
          <w:rFonts w:ascii="Calibri" w:hAnsi="Calibri"/>
          <w:sz w:val="22"/>
          <w:szCs w:val="22"/>
        </w:rPr>
        <w:t xml:space="preserve">e déplacement, le transport et </w:t>
      </w:r>
      <w:r w:rsidRPr="00D341C7">
        <w:rPr>
          <w:rFonts w:ascii="Calibri" w:hAnsi="Calibri"/>
          <w:sz w:val="22"/>
          <w:szCs w:val="22"/>
        </w:rPr>
        <w:t>l’assurance ;</w:t>
      </w:r>
    </w:p>
    <w:p w14:paraId="321B49F2" w14:textId="7F80CDDA" w:rsidR="00D341C7" w:rsidRDefault="00164FB7" w:rsidP="004D4A29">
      <w:pPr>
        <w:pStyle w:val="Paragraphedeliste"/>
        <w:numPr>
          <w:ilvl w:val="0"/>
          <w:numId w:val="10"/>
        </w:numPr>
        <w:jc w:val="both"/>
        <w:rPr>
          <w:rFonts w:ascii="Calibri" w:hAnsi="Calibri"/>
          <w:sz w:val="22"/>
          <w:szCs w:val="22"/>
        </w:rPr>
      </w:pPr>
      <w:r>
        <w:rPr>
          <w:rFonts w:ascii="Calibri" w:hAnsi="Calibri"/>
          <w:sz w:val="22"/>
          <w:szCs w:val="22"/>
        </w:rPr>
        <w:t>L</w:t>
      </w:r>
      <w:r w:rsidR="008C094C" w:rsidRPr="00D341C7">
        <w:rPr>
          <w:rFonts w:ascii="Calibri" w:hAnsi="Calibri"/>
          <w:sz w:val="22"/>
          <w:szCs w:val="22"/>
        </w:rPr>
        <w:t xml:space="preserve">a documentation relative aux </w:t>
      </w:r>
      <w:r w:rsidRPr="00D341C7">
        <w:rPr>
          <w:rFonts w:ascii="Calibri" w:hAnsi="Calibri"/>
          <w:sz w:val="22"/>
          <w:szCs w:val="22"/>
        </w:rPr>
        <w:t>services ;</w:t>
      </w:r>
    </w:p>
    <w:p w14:paraId="7A06A222" w14:textId="1B639311" w:rsidR="00D341C7" w:rsidRDefault="00164FB7" w:rsidP="004D4A29">
      <w:pPr>
        <w:pStyle w:val="Paragraphedeliste"/>
        <w:numPr>
          <w:ilvl w:val="0"/>
          <w:numId w:val="10"/>
        </w:numPr>
        <w:jc w:val="both"/>
        <w:rPr>
          <w:rFonts w:ascii="Calibri" w:hAnsi="Calibri"/>
          <w:sz w:val="22"/>
          <w:szCs w:val="22"/>
        </w:rPr>
      </w:pPr>
      <w:r>
        <w:rPr>
          <w:rFonts w:ascii="Calibri" w:hAnsi="Calibri"/>
          <w:sz w:val="22"/>
          <w:szCs w:val="22"/>
        </w:rPr>
        <w:t>L</w:t>
      </w:r>
      <w:r w:rsidR="008C094C" w:rsidRPr="00D341C7">
        <w:rPr>
          <w:rFonts w:ascii="Calibri" w:hAnsi="Calibri"/>
          <w:sz w:val="22"/>
          <w:szCs w:val="22"/>
        </w:rPr>
        <w:t xml:space="preserve">a livraison de documents ou de pièces liés à </w:t>
      </w:r>
      <w:r w:rsidRPr="00D341C7">
        <w:rPr>
          <w:rFonts w:ascii="Calibri" w:hAnsi="Calibri"/>
          <w:sz w:val="22"/>
          <w:szCs w:val="22"/>
        </w:rPr>
        <w:t>l’exécution ;</w:t>
      </w:r>
    </w:p>
    <w:p w14:paraId="62587422" w14:textId="6ED507DD" w:rsidR="00D341C7" w:rsidRDefault="00164FB7" w:rsidP="004D4A29">
      <w:pPr>
        <w:pStyle w:val="Paragraphedeliste"/>
        <w:numPr>
          <w:ilvl w:val="0"/>
          <w:numId w:val="10"/>
        </w:numPr>
        <w:jc w:val="both"/>
        <w:rPr>
          <w:rFonts w:ascii="Calibri" w:hAnsi="Calibri"/>
          <w:sz w:val="22"/>
          <w:szCs w:val="22"/>
        </w:rPr>
      </w:pPr>
      <w:r>
        <w:rPr>
          <w:rFonts w:ascii="Calibri" w:hAnsi="Calibri"/>
          <w:sz w:val="22"/>
          <w:szCs w:val="22"/>
        </w:rPr>
        <w:t>L</w:t>
      </w:r>
      <w:r w:rsidR="008C094C" w:rsidRPr="00D341C7">
        <w:rPr>
          <w:rFonts w:ascii="Calibri" w:hAnsi="Calibri"/>
          <w:sz w:val="22"/>
          <w:szCs w:val="22"/>
        </w:rPr>
        <w:t xml:space="preserve">es </w:t>
      </w:r>
      <w:r w:rsidRPr="00D341C7">
        <w:rPr>
          <w:rFonts w:ascii="Calibri" w:hAnsi="Calibri"/>
          <w:sz w:val="22"/>
          <w:szCs w:val="22"/>
        </w:rPr>
        <w:t>emballages ;</w:t>
      </w:r>
    </w:p>
    <w:p w14:paraId="20A2AFD3" w14:textId="2EAD87E8" w:rsidR="00D341C7" w:rsidRDefault="00164FB7" w:rsidP="004D4A29">
      <w:pPr>
        <w:pStyle w:val="Paragraphedeliste"/>
        <w:numPr>
          <w:ilvl w:val="0"/>
          <w:numId w:val="10"/>
        </w:numPr>
        <w:jc w:val="both"/>
        <w:rPr>
          <w:rFonts w:ascii="Calibri" w:hAnsi="Calibri"/>
          <w:sz w:val="22"/>
          <w:szCs w:val="22"/>
        </w:rPr>
      </w:pPr>
      <w:r>
        <w:rPr>
          <w:rFonts w:ascii="Calibri" w:hAnsi="Calibri"/>
          <w:sz w:val="22"/>
          <w:szCs w:val="22"/>
        </w:rPr>
        <w:t>L</w:t>
      </w:r>
      <w:r w:rsidR="008C094C" w:rsidRPr="00D341C7">
        <w:rPr>
          <w:rFonts w:ascii="Calibri" w:hAnsi="Calibri"/>
          <w:sz w:val="22"/>
          <w:szCs w:val="22"/>
        </w:rPr>
        <w:t xml:space="preserve">a formation nécessaire à </w:t>
      </w:r>
      <w:r w:rsidRPr="00D341C7">
        <w:rPr>
          <w:rFonts w:ascii="Calibri" w:hAnsi="Calibri"/>
          <w:sz w:val="22"/>
          <w:szCs w:val="22"/>
        </w:rPr>
        <w:t>l’usage ;</w:t>
      </w:r>
    </w:p>
    <w:p w14:paraId="4108335B" w14:textId="3CD7921C" w:rsidR="0032438B" w:rsidRPr="00D341C7" w:rsidRDefault="00164FB7" w:rsidP="0032438B">
      <w:pPr>
        <w:pStyle w:val="Paragraphedeliste"/>
        <w:numPr>
          <w:ilvl w:val="0"/>
          <w:numId w:val="10"/>
        </w:numPr>
        <w:jc w:val="both"/>
        <w:rPr>
          <w:rFonts w:ascii="Calibri" w:hAnsi="Calibri"/>
          <w:sz w:val="22"/>
          <w:szCs w:val="22"/>
        </w:rPr>
      </w:pPr>
      <w:r>
        <w:rPr>
          <w:rFonts w:ascii="Calibri" w:hAnsi="Calibri"/>
          <w:sz w:val="22"/>
          <w:szCs w:val="22"/>
        </w:rPr>
        <w:t>L</w:t>
      </w:r>
      <w:r w:rsidR="008C094C" w:rsidRPr="00D341C7">
        <w:rPr>
          <w:rFonts w:ascii="Calibri" w:hAnsi="Calibri"/>
          <w:sz w:val="22"/>
          <w:szCs w:val="22"/>
        </w:rPr>
        <w:t xml:space="preserve">e cas échéant, les mesures imposées par la législation en </w:t>
      </w:r>
      <w:r w:rsidR="0032438B">
        <w:rPr>
          <w:rFonts w:ascii="Calibri" w:hAnsi="Calibri"/>
          <w:sz w:val="22"/>
          <w:szCs w:val="22"/>
        </w:rPr>
        <w:t>matière de sécurité et de santé.</w:t>
      </w:r>
    </w:p>
    <w:p w14:paraId="5895F75F" w14:textId="77777777" w:rsidR="00032284" w:rsidRPr="0028423D" w:rsidRDefault="00032284" w:rsidP="00032284">
      <w:pPr>
        <w:pStyle w:val="Paragraphedeliste"/>
        <w:numPr>
          <w:ilvl w:val="0"/>
          <w:numId w:val="10"/>
        </w:numPr>
        <w:jc w:val="both"/>
        <w:rPr>
          <w:rFonts w:ascii="Calibri" w:hAnsi="Calibri"/>
          <w:sz w:val="22"/>
          <w:szCs w:val="22"/>
        </w:rPr>
      </w:pPr>
      <w:r w:rsidRPr="0028423D">
        <w:rPr>
          <w:rFonts w:ascii="Calibri" w:hAnsi="Calibri"/>
          <w:sz w:val="22"/>
          <w:szCs w:val="22"/>
        </w:rPr>
        <w:t>Les droits de douane et d’accise relatifs au matériel et aux produits utilisés ;</w:t>
      </w:r>
    </w:p>
    <w:p w14:paraId="0C3FDED8" w14:textId="64C11630" w:rsidR="00032284" w:rsidRPr="0028423D" w:rsidRDefault="00032284" w:rsidP="00032284">
      <w:pPr>
        <w:pStyle w:val="Paragraphedeliste"/>
        <w:numPr>
          <w:ilvl w:val="0"/>
          <w:numId w:val="10"/>
        </w:numPr>
        <w:jc w:val="both"/>
        <w:rPr>
          <w:rFonts w:ascii="Calibri" w:hAnsi="Calibri"/>
          <w:sz w:val="22"/>
          <w:szCs w:val="22"/>
        </w:rPr>
      </w:pPr>
      <w:r w:rsidRPr="0028423D">
        <w:rPr>
          <w:rFonts w:ascii="Calibri" w:hAnsi="Calibri"/>
          <w:sz w:val="22"/>
          <w:szCs w:val="22"/>
        </w:rPr>
        <w:t>Les impôts, taxes et toutes les retenues à la source dus en vertu de la législation fiscale applicable au Togo</w:t>
      </w:r>
      <w:r>
        <w:rPr>
          <w:rFonts w:ascii="Calibri" w:hAnsi="Calibri"/>
          <w:sz w:val="22"/>
          <w:szCs w:val="22"/>
        </w:rPr>
        <w:t>.</w:t>
      </w:r>
    </w:p>
    <w:p w14:paraId="65601D02" w14:textId="77777777" w:rsidR="00D033A8" w:rsidRPr="00D341C7" w:rsidRDefault="00D033A8" w:rsidP="00D033A8">
      <w:pPr>
        <w:pStyle w:val="Paragraphedeliste"/>
        <w:jc w:val="both"/>
        <w:rPr>
          <w:rFonts w:ascii="Calibri" w:hAnsi="Calibri"/>
          <w:sz w:val="22"/>
          <w:szCs w:val="22"/>
          <w:highlight w:val="yellow"/>
        </w:rPr>
      </w:pPr>
    </w:p>
    <w:p w14:paraId="23A0DE23" w14:textId="5D5FDD9D" w:rsidR="008C094C" w:rsidRDefault="008C094C" w:rsidP="008C094C">
      <w:pPr>
        <w:jc w:val="both"/>
        <w:rPr>
          <w:rFonts w:ascii="Calibri" w:hAnsi="Calibri"/>
          <w:sz w:val="22"/>
          <w:szCs w:val="22"/>
        </w:rPr>
      </w:pPr>
      <w:r w:rsidRPr="008C094C">
        <w:rPr>
          <w:rFonts w:ascii="Calibri" w:hAnsi="Calibri"/>
          <w:sz w:val="22"/>
          <w:szCs w:val="22"/>
        </w:rPr>
        <w:t>Sont également inclus dans les prix, les frais de communication (internet compris), tous les coûts et frais de personnel ou de matériel nécessaires à l’exécution du présent marché, la rémunération à titre de droit d’auteur, l’achat ou la location auprès de tiers de services nécessaires à l’exécution du marché.</w:t>
      </w:r>
    </w:p>
    <w:p w14:paraId="41C5BC28" w14:textId="06A8FAE4" w:rsidR="00D341C7" w:rsidRDefault="00D341C7" w:rsidP="008C094C">
      <w:pPr>
        <w:jc w:val="both"/>
        <w:rPr>
          <w:rFonts w:ascii="Calibri" w:hAnsi="Calibri"/>
          <w:sz w:val="22"/>
          <w:szCs w:val="22"/>
        </w:rPr>
      </w:pPr>
    </w:p>
    <w:p w14:paraId="1BADA032" w14:textId="22F2645A" w:rsidR="00032284" w:rsidRPr="008C094C" w:rsidRDefault="00032284" w:rsidP="008C094C">
      <w:pPr>
        <w:jc w:val="both"/>
        <w:rPr>
          <w:rFonts w:ascii="Calibri" w:hAnsi="Calibri"/>
          <w:sz w:val="22"/>
          <w:szCs w:val="22"/>
        </w:rPr>
      </w:pPr>
      <w:r w:rsidRPr="00D341C7">
        <w:rPr>
          <w:rFonts w:ascii="Calibri" w:hAnsi="Calibri"/>
          <w:b/>
          <w:color w:val="FF0000"/>
          <w:sz w:val="22"/>
          <w:szCs w:val="22"/>
        </w:rPr>
        <w:t xml:space="preserve">NB : L’attention des soumissionnaires est attirée sur le fait que le pouvoir adjudicateur dispose de plusieurs sources de financement. A cet effet, certaines factures seront payées en toute taxes comprises (TTC) tandis que d’autres le seront en hors taxe </w:t>
      </w:r>
      <w:r>
        <w:rPr>
          <w:rFonts w:ascii="Calibri" w:hAnsi="Calibri"/>
          <w:b/>
          <w:color w:val="FF0000"/>
          <w:sz w:val="22"/>
          <w:szCs w:val="22"/>
        </w:rPr>
        <w:t xml:space="preserve">sur la valeur ajouté </w:t>
      </w:r>
      <w:r w:rsidRPr="00D341C7">
        <w:rPr>
          <w:rFonts w:ascii="Calibri" w:hAnsi="Calibri"/>
          <w:b/>
          <w:color w:val="FF0000"/>
          <w:sz w:val="22"/>
          <w:szCs w:val="22"/>
        </w:rPr>
        <w:t>(H</w:t>
      </w:r>
      <w:r>
        <w:rPr>
          <w:rFonts w:ascii="Calibri" w:hAnsi="Calibri"/>
          <w:b/>
          <w:color w:val="FF0000"/>
          <w:sz w:val="22"/>
          <w:szCs w:val="22"/>
        </w:rPr>
        <w:t xml:space="preserve"> </w:t>
      </w:r>
      <w:r w:rsidRPr="00D341C7">
        <w:rPr>
          <w:rFonts w:ascii="Calibri" w:hAnsi="Calibri"/>
          <w:b/>
          <w:color w:val="FF0000"/>
          <w:sz w:val="22"/>
          <w:szCs w:val="22"/>
        </w:rPr>
        <w:t xml:space="preserve">TVA), </w:t>
      </w:r>
      <w:r w:rsidR="006520DD">
        <w:rPr>
          <w:rFonts w:ascii="Calibri" w:hAnsi="Calibri"/>
          <w:b/>
          <w:color w:val="FF0000"/>
          <w:sz w:val="22"/>
          <w:szCs w:val="22"/>
        </w:rPr>
        <w:t>et ce en fonction du bailleur</w:t>
      </w:r>
      <w:r w:rsidRPr="00D341C7">
        <w:rPr>
          <w:rFonts w:ascii="Calibri" w:hAnsi="Calibri"/>
          <w:b/>
          <w:color w:val="FF0000"/>
          <w:sz w:val="22"/>
          <w:szCs w:val="22"/>
        </w:rPr>
        <w:t xml:space="preserve"> qui finance l’activité</w:t>
      </w:r>
      <w:r w:rsidR="006520DD">
        <w:rPr>
          <w:rFonts w:ascii="Calibri" w:hAnsi="Calibri"/>
          <w:b/>
          <w:color w:val="FF0000"/>
          <w:sz w:val="22"/>
          <w:szCs w:val="22"/>
        </w:rPr>
        <w:t>.</w:t>
      </w:r>
    </w:p>
    <w:p w14:paraId="6BB0BD47" w14:textId="6C617616" w:rsidR="00D341C7" w:rsidRDefault="00D341C7" w:rsidP="008C094C">
      <w:pPr>
        <w:jc w:val="both"/>
        <w:rPr>
          <w:rFonts w:ascii="Calibri" w:hAnsi="Calibri"/>
          <w:sz w:val="22"/>
          <w:szCs w:val="22"/>
        </w:rPr>
      </w:pPr>
    </w:p>
    <w:p w14:paraId="6C3D0685" w14:textId="7D9D9829" w:rsidR="00D341C7" w:rsidRPr="003E5C4B" w:rsidRDefault="003E6392" w:rsidP="004D4A29">
      <w:pPr>
        <w:pStyle w:val="Paragraphedeliste"/>
        <w:numPr>
          <w:ilvl w:val="3"/>
          <w:numId w:val="4"/>
        </w:numPr>
        <w:shd w:val="clear" w:color="auto" w:fill="DBE5F1" w:themeFill="accent1" w:themeFillTint="33"/>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Introduction des offres</w:t>
      </w:r>
    </w:p>
    <w:p w14:paraId="71FC2818" w14:textId="77777777" w:rsidR="00D341C7" w:rsidRPr="008C094C" w:rsidRDefault="00D341C7" w:rsidP="008C094C">
      <w:pPr>
        <w:jc w:val="both"/>
        <w:rPr>
          <w:rFonts w:ascii="Calibri" w:hAnsi="Calibri"/>
          <w:sz w:val="22"/>
          <w:szCs w:val="22"/>
        </w:rPr>
      </w:pPr>
    </w:p>
    <w:p w14:paraId="2F126A91" w14:textId="77777777" w:rsidR="008A3CB4" w:rsidRPr="008C094C" w:rsidRDefault="008A3CB4" w:rsidP="008A3CB4">
      <w:pPr>
        <w:jc w:val="both"/>
        <w:rPr>
          <w:ins w:id="191" w:author="Hébert LANMATCHION" w:date="2025-10-17T10:06:00Z"/>
          <w:rFonts w:ascii="Calibri" w:hAnsi="Calibri"/>
          <w:sz w:val="22"/>
          <w:szCs w:val="22"/>
        </w:rPr>
      </w:pPr>
      <w:ins w:id="192" w:author="Hébert LANMATCHION" w:date="2025-10-17T10:06:00Z">
        <w:r w:rsidRPr="008C094C">
          <w:rPr>
            <w:rFonts w:ascii="Calibri" w:hAnsi="Calibri"/>
            <w:sz w:val="22"/>
            <w:szCs w:val="22"/>
          </w:rPr>
          <w:t xml:space="preserve">Le soumissionnaire ne peut remettre qu’une seule offre. </w:t>
        </w:r>
      </w:ins>
    </w:p>
    <w:p w14:paraId="708F0534" w14:textId="77777777" w:rsidR="008A3CB4" w:rsidRPr="008C094C" w:rsidRDefault="008A3CB4" w:rsidP="008A3CB4">
      <w:pPr>
        <w:jc w:val="both"/>
        <w:rPr>
          <w:ins w:id="193" w:author="Hébert LANMATCHION" w:date="2025-10-17T10:06:00Z"/>
          <w:rFonts w:ascii="Calibri" w:hAnsi="Calibri"/>
          <w:sz w:val="22"/>
          <w:szCs w:val="22"/>
        </w:rPr>
      </w:pPr>
      <w:ins w:id="194" w:author="Hébert LANMATCHION" w:date="2025-10-17T10:06:00Z">
        <w:r w:rsidRPr="008C094C">
          <w:rPr>
            <w:rFonts w:ascii="Calibri" w:hAnsi="Calibri"/>
            <w:sz w:val="22"/>
            <w:szCs w:val="22"/>
          </w:rPr>
          <w:t>Le soumissionnaire introduit son offre de la manière suivante :</w:t>
        </w:r>
      </w:ins>
    </w:p>
    <w:p w14:paraId="39C79580" w14:textId="77777777" w:rsidR="008A3CB4" w:rsidRDefault="008A3CB4" w:rsidP="008A3CB4">
      <w:pPr>
        <w:pStyle w:val="Paragraphedeliste"/>
        <w:numPr>
          <w:ilvl w:val="0"/>
          <w:numId w:val="11"/>
        </w:numPr>
        <w:jc w:val="both"/>
        <w:rPr>
          <w:ins w:id="195" w:author="Hébert LANMATCHION" w:date="2025-10-17T10:06:00Z"/>
          <w:rFonts w:ascii="Calibri" w:hAnsi="Calibri"/>
          <w:sz w:val="22"/>
          <w:szCs w:val="22"/>
        </w:rPr>
      </w:pPr>
      <w:ins w:id="196" w:author="Hébert LANMATCHION" w:date="2025-10-17T10:06:00Z">
        <w:r w:rsidRPr="00D341C7">
          <w:rPr>
            <w:rFonts w:ascii="Calibri" w:hAnsi="Calibri"/>
            <w:sz w:val="22"/>
            <w:szCs w:val="22"/>
          </w:rPr>
          <w:t>L’original de l’offre complète sera introduit sur papier ;</w:t>
        </w:r>
      </w:ins>
    </w:p>
    <w:p w14:paraId="38BF21D9" w14:textId="77777777" w:rsidR="008A3CB4" w:rsidRDefault="008A3CB4" w:rsidP="008A3CB4">
      <w:pPr>
        <w:pStyle w:val="Paragraphedeliste"/>
        <w:numPr>
          <w:ilvl w:val="0"/>
          <w:numId w:val="11"/>
        </w:numPr>
        <w:jc w:val="both"/>
        <w:rPr>
          <w:ins w:id="197" w:author="Hébert LANMATCHION" w:date="2025-10-17T10:06:00Z"/>
          <w:rFonts w:ascii="Calibri" w:hAnsi="Calibri"/>
          <w:sz w:val="22"/>
          <w:szCs w:val="22"/>
        </w:rPr>
      </w:pPr>
      <w:ins w:id="198" w:author="Hébert LANMATCHION" w:date="2025-10-17T10:06:00Z">
        <w:r w:rsidRPr="00D341C7">
          <w:rPr>
            <w:rFonts w:ascii="Calibri" w:hAnsi="Calibri"/>
            <w:sz w:val="22"/>
            <w:szCs w:val="22"/>
          </w:rPr>
          <w:t>Le soumissionnaire joindra à l’offre originale, trois (03) copies ;</w:t>
        </w:r>
      </w:ins>
    </w:p>
    <w:p w14:paraId="17824D36" w14:textId="77777777" w:rsidR="008A3CB4" w:rsidRPr="00D341C7" w:rsidRDefault="008A3CB4" w:rsidP="008A3CB4">
      <w:pPr>
        <w:pStyle w:val="Paragraphedeliste"/>
        <w:numPr>
          <w:ilvl w:val="0"/>
          <w:numId w:val="11"/>
        </w:numPr>
        <w:jc w:val="both"/>
        <w:rPr>
          <w:ins w:id="199" w:author="Hébert LANMATCHION" w:date="2025-10-17T10:06:00Z"/>
          <w:rFonts w:ascii="Calibri" w:hAnsi="Calibri"/>
          <w:sz w:val="22"/>
          <w:szCs w:val="22"/>
        </w:rPr>
      </w:pPr>
      <w:ins w:id="200" w:author="Hébert LANMATCHION" w:date="2025-10-17T10:06:00Z">
        <w:r w:rsidRPr="00D341C7">
          <w:rPr>
            <w:rFonts w:ascii="Calibri" w:hAnsi="Calibri"/>
            <w:sz w:val="22"/>
            <w:szCs w:val="22"/>
          </w:rPr>
          <w:t>Le soumissionnaire Joindra également la version électronique de son offre conforme à l’orignal sous la forme d’un fichier au format PDF sur Clé USB.</w:t>
        </w:r>
      </w:ins>
    </w:p>
    <w:p w14:paraId="7CD8E01D" w14:textId="77777777" w:rsidR="008A3CB4" w:rsidRDefault="008A3CB4" w:rsidP="008A3CB4">
      <w:pPr>
        <w:jc w:val="both"/>
        <w:rPr>
          <w:ins w:id="201" w:author="Hébert LANMATCHION" w:date="2025-10-17T10:06:00Z"/>
          <w:rFonts w:ascii="Calibri" w:hAnsi="Calibri"/>
          <w:sz w:val="22"/>
          <w:szCs w:val="22"/>
        </w:rPr>
      </w:pPr>
      <w:ins w:id="202" w:author="Hébert LANMATCHION" w:date="2025-10-17T10:06:00Z">
        <w:r w:rsidRPr="008C094C">
          <w:rPr>
            <w:rFonts w:ascii="Calibri" w:hAnsi="Calibri"/>
            <w:sz w:val="22"/>
            <w:szCs w:val="22"/>
          </w:rPr>
          <w:t>Elle est introduite sous pli définitivement scellé, portant la mention : Marché de Services relatif à la conclusion d’un accord-cadre p</w:t>
        </w:r>
        <w:r>
          <w:rPr>
            <w:rFonts w:ascii="Calibri" w:hAnsi="Calibri"/>
            <w:sz w:val="22"/>
            <w:szCs w:val="22"/>
          </w:rPr>
          <w:t xml:space="preserve">our des prestations de services de location de véhicules </w:t>
        </w:r>
        <w:r w:rsidRPr="008C094C">
          <w:rPr>
            <w:rFonts w:ascii="Calibri" w:hAnsi="Calibri"/>
            <w:sz w:val="22"/>
            <w:szCs w:val="22"/>
          </w:rPr>
          <w:t xml:space="preserve">au profit d’Expertise France au </w:t>
        </w:r>
        <w:r>
          <w:rPr>
            <w:rFonts w:ascii="Calibri" w:hAnsi="Calibri"/>
            <w:sz w:val="22"/>
            <w:szCs w:val="22"/>
          </w:rPr>
          <w:t>Togo</w:t>
        </w:r>
        <w:r w:rsidRPr="008C094C">
          <w:rPr>
            <w:rFonts w:ascii="Calibri" w:hAnsi="Calibri"/>
            <w:sz w:val="22"/>
            <w:szCs w:val="22"/>
          </w:rPr>
          <w:t xml:space="preserve">. </w:t>
        </w:r>
      </w:ins>
    </w:p>
    <w:p w14:paraId="19FCDFF4" w14:textId="5DAACBF6" w:rsidR="008C094C" w:rsidRPr="008C094C" w:rsidDel="008A3CB4" w:rsidRDefault="008C094C" w:rsidP="008C094C">
      <w:pPr>
        <w:jc w:val="both"/>
        <w:rPr>
          <w:del w:id="203" w:author="Hébert LANMATCHION" w:date="2025-10-17T10:06:00Z"/>
          <w:rFonts w:ascii="Calibri" w:hAnsi="Calibri"/>
          <w:sz w:val="22"/>
          <w:szCs w:val="22"/>
        </w:rPr>
      </w:pPr>
      <w:del w:id="204" w:author="Hébert LANMATCHION" w:date="2025-10-17T10:06:00Z">
        <w:r w:rsidRPr="008C094C" w:rsidDel="008A3CB4">
          <w:rPr>
            <w:rFonts w:ascii="Calibri" w:hAnsi="Calibri"/>
            <w:sz w:val="22"/>
            <w:szCs w:val="22"/>
          </w:rPr>
          <w:delText xml:space="preserve">Le soumissionnaire ne peut remettre qu’une seule offre par lot. </w:delText>
        </w:r>
      </w:del>
    </w:p>
    <w:p w14:paraId="5332F722" w14:textId="36C1421F" w:rsidR="006520DD" w:rsidRPr="008C094C" w:rsidDel="008A3CB4" w:rsidRDefault="008C094C" w:rsidP="006520DD">
      <w:pPr>
        <w:rPr>
          <w:del w:id="205" w:author="Hébert LANMATCHION" w:date="2025-10-17T10:06:00Z"/>
          <w:rFonts w:ascii="Calibri" w:hAnsi="Calibri"/>
          <w:sz w:val="22"/>
          <w:szCs w:val="22"/>
        </w:rPr>
      </w:pPr>
      <w:del w:id="206" w:author="Hébert LANMATCHION" w:date="2025-10-17T10:06:00Z">
        <w:r w:rsidRPr="008C094C" w:rsidDel="008A3CB4">
          <w:rPr>
            <w:rFonts w:ascii="Calibri" w:hAnsi="Calibri"/>
            <w:sz w:val="22"/>
            <w:szCs w:val="22"/>
          </w:rPr>
          <w:delText xml:space="preserve">Le soumissionnaire introduit son offre </w:delText>
        </w:r>
        <w:r w:rsidR="006520DD" w:rsidDel="008A3CB4">
          <w:rPr>
            <w:rFonts w:ascii="Calibri" w:hAnsi="Calibri"/>
            <w:sz w:val="22"/>
            <w:szCs w:val="22"/>
          </w:rPr>
          <w:delText xml:space="preserve">par mail en seul fichier PDF au </w:delText>
        </w:r>
        <w:r w:rsidR="008A5577" w:rsidDel="008A3CB4">
          <w:fldChar w:fldCharType="begin"/>
        </w:r>
        <w:r w:rsidR="008A5577" w:rsidDel="008A3CB4">
          <w:delInstrText xml:space="preserve"> HYPERLINK "mailto:hebert.lanmatchion@expertisefrance.fr" </w:delInstrText>
        </w:r>
        <w:r w:rsidR="008A5577" w:rsidDel="008A3CB4">
          <w:fldChar w:fldCharType="separate"/>
        </w:r>
        <w:r w:rsidR="006520DD" w:rsidRPr="00AE7261" w:rsidDel="008A3CB4">
          <w:rPr>
            <w:rStyle w:val="Lienhypertexte"/>
            <w:rFonts w:ascii="Calibri" w:hAnsi="Calibri"/>
            <w:sz w:val="22"/>
            <w:szCs w:val="22"/>
          </w:rPr>
          <w:delText>hebert.lanmatchion@expertisefrance.fr</w:delText>
        </w:r>
        <w:r w:rsidR="008A5577" w:rsidDel="008A3CB4">
          <w:rPr>
            <w:rStyle w:val="Lienhypertexte"/>
            <w:rFonts w:ascii="Calibri" w:hAnsi="Calibri"/>
            <w:sz w:val="22"/>
            <w:szCs w:val="22"/>
          </w:rPr>
          <w:fldChar w:fldCharType="end"/>
        </w:r>
        <w:r w:rsidR="006520DD" w:rsidDel="008A3CB4">
          <w:rPr>
            <w:rFonts w:ascii="Calibri" w:hAnsi="Calibri"/>
            <w:sz w:val="22"/>
            <w:szCs w:val="22"/>
          </w:rPr>
          <w:delText>.</w:delText>
        </w:r>
      </w:del>
    </w:p>
    <w:p w14:paraId="15285668" w14:textId="3BFF7B88" w:rsidR="008C094C" w:rsidRPr="008C094C" w:rsidRDefault="008C094C" w:rsidP="008C094C">
      <w:pPr>
        <w:jc w:val="both"/>
        <w:rPr>
          <w:rFonts w:ascii="Calibri" w:hAnsi="Calibri"/>
          <w:sz w:val="22"/>
          <w:szCs w:val="22"/>
        </w:rPr>
      </w:pPr>
    </w:p>
    <w:p w14:paraId="40EC0D42" w14:textId="77777777" w:rsidR="00D341C7" w:rsidRPr="008C094C" w:rsidRDefault="00D341C7" w:rsidP="008C094C">
      <w:pPr>
        <w:jc w:val="both"/>
        <w:rPr>
          <w:rFonts w:ascii="Calibri" w:hAnsi="Calibri"/>
          <w:sz w:val="22"/>
          <w:szCs w:val="22"/>
        </w:rPr>
      </w:pPr>
    </w:p>
    <w:p w14:paraId="2DC124B2" w14:textId="7C425EF3" w:rsidR="008C094C" w:rsidRDefault="008C094C" w:rsidP="008C094C">
      <w:pPr>
        <w:jc w:val="both"/>
        <w:rPr>
          <w:rFonts w:ascii="Calibri" w:hAnsi="Calibri"/>
          <w:b/>
          <w:sz w:val="22"/>
          <w:szCs w:val="22"/>
        </w:rPr>
      </w:pPr>
      <w:r w:rsidRPr="00D80A45">
        <w:rPr>
          <w:rFonts w:ascii="Calibri" w:hAnsi="Calibri"/>
          <w:b/>
          <w:sz w:val="22"/>
          <w:szCs w:val="22"/>
          <w:rPrChange w:id="207" w:author="Hébert LANMATCHION" w:date="2025-12-12T09:10:00Z">
            <w:rPr>
              <w:rFonts w:ascii="Calibri" w:hAnsi="Calibri"/>
              <w:b/>
              <w:sz w:val="22"/>
              <w:szCs w:val="22"/>
              <w:highlight w:val="yellow"/>
            </w:rPr>
          </w:rPrChange>
        </w:rPr>
        <w:t xml:space="preserve">Date limite de dépôt des offres : le </w:t>
      </w:r>
      <w:ins w:id="208" w:author="Hébert LANMATCHION" w:date="2025-11-05T08:15:00Z">
        <w:r w:rsidR="00241E7F" w:rsidRPr="00D80A45">
          <w:rPr>
            <w:rFonts w:ascii="Calibri" w:hAnsi="Calibri"/>
            <w:b/>
            <w:sz w:val="22"/>
            <w:szCs w:val="22"/>
            <w:rPrChange w:id="209" w:author="Hébert LANMATCHION" w:date="2025-12-12T09:10:00Z">
              <w:rPr>
                <w:rFonts w:ascii="Calibri" w:hAnsi="Calibri"/>
                <w:b/>
                <w:sz w:val="22"/>
                <w:szCs w:val="22"/>
                <w:highlight w:val="yellow"/>
              </w:rPr>
            </w:rPrChange>
          </w:rPr>
          <w:t>2</w:t>
        </w:r>
      </w:ins>
      <w:ins w:id="210" w:author="Hébert LANMATCHION" w:date="2025-12-12T09:09:00Z">
        <w:r w:rsidR="00D80A45" w:rsidRPr="00D80A45">
          <w:rPr>
            <w:rFonts w:ascii="Calibri" w:hAnsi="Calibri"/>
            <w:b/>
            <w:sz w:val="22"/>
            <w:szCs w:val="22"/>
            <w:rPrChange w:id="211" w:author="Hébert LANMATCHION" w:date="2025-12-12T09:10:00Z">
              <w:rPr>
                <w:rFonts w:ascii="Calibri" w:hAnsi="Calibri"/>
                <w:b/>
                <w:sz w:val="22"/>
                <w:szCs w:val="22"/>
                <w:highlight w:val="yellow"/>
              </w:rPr>
            </w:rPrChange>
          </w:rPr>
          <w:t> 3 janvier 2026</w:t>
        </w:r>
      </w:ins>
      <w:ins w:id="212" w:author="Hébert LANMATCHION" w:date="2025-10-17T10:10:00Z">
        <w:r w:rsidR="008A3CB4" w:rsidRPr="00D80A45">
          <w:rPr>
            <w:rFonts w:ascii="Calibri" w:hAnsi="Calibri"/>
            <w:b/>
            <w:sz w:val="22"/>
            <w:szCs w:val="22"/>
          </w:rPr>
          <w:t xml:space="preserve"> à 17 heures 00 minutes</w:t>
        </w:r>
        <w:r w:rsidR="008A3CB4" w:rsidRPr="00D80A45" w:rsidDel="008A3CB4">
          <w:rPr>
            <w:rFonts w:ascii="Calibri" w:hAnsi="Calibri"/>
            <w:b/>
            <w:sz w:val="22"/>
            <w:szCs w:val="22"/>
            <w:rPrChange w:id="213" w:author="Hébert LANMATCHION" w:date="2025-12-12T09:10:00Z">
              <w:rPr>
                <w:rFonts w:ascii="Calibri" w:hAnsi="Calibri"/>
                <w:b/>
                <w:sz w:val="22"/>
                <w:szCs w:val="22"/>
                <w:highlight w:val="yellow"/>
              </w:rPr>
            </w:rPrChange>
          </w:rPr>
          <w:t xml:space="preserve"> </w:t>
        </w:r>
      </w:ins>
      <w:del w:id="214" w:author="Hébert LANMATCHION" w:date="2025-10-17T10:06:00Z">
        <w:r w:rsidR="006520DD" w:rsidRPr="00D80A45" w:rsidDel="008A3CB4">
          <w:rPr>
            <w:rFonts w:ascii="Calibri" w:hAnsi="Calibri"/>
            <w:b/>
            <w:sz w:val="22"/>
            <w:szCs w:val="22"/>
            <w:rPrChange w:id="215" w:author="Hébert LANMATCHION" w:date="2025-12-12T09:10:00Z">
              <w:rPr>
                <w:rFonts w:ascii="Calibri" w:hAnsi="Calibri"/>
                <w:b/>
                <w:sz w:val="22"/>
                <w:szCs w:val="22"/>
                <w:highlight w:val="yellow"/>
              </w:rPr>
            </w:rPrChange>
          </w:rPr>
          <w:delText>……………………………………………………….</w:delText>
        </w:r>
        <w:r w:rsidRPr="00D80A45" w:rsidDel="008A3CB4">
          <w:rPr>
            <w:rFonts w:ascii="Calibri" w:hAnsi="Calibri"/>
            <w:b/>
            <w:sz w:val="22"/>
            <w:szCs w:val="22"/>
            <w:rPrChange w:id="216" w:author="Hébert LANMATCHION" w:date="2025-12-12T09:10:00Z">
              <w:rPr>
                <w:rFonts w:ascii="Calibri" w:hAnsi="Calibri"/>
                <w:b/>
                <w:sz w:val="22"/>
                <w:szCs w:val="22"/>
                <w:highlight w:val="yellow"/>
              </w:rPr>
            </w:rPrChange>
          </w:rPr>
          <w:delText>.</w:delText>
        </w:r>
      </w:del>
    </w:p>
    <w:p w14:paraId="095444D2" w14:textId="77777777" w:rsidR="00D341C7" w:rsidRPr="00D341C7" w:rsidRDefault="00D341C7" w:rsidP="008C094C">
      <w:pPr>
        <w:jc w:val="both"/>
        <w:rPr>
          <w:rFonts w:ascii="Calibri" w:hAnsi="Calibri"/>
          <w:b/>
          <w:sz w:val="22"/>
          <w:szCs w:val="22"/>
        </w:rPr>
      </w:pPr>
    </w:p>
    <w:p w14:paraId="0CBD60ED" w14:textId="3EC0862C" w:rsidR="00D341C7" w:rsidRDefault="00D341C7" w:rsidP="008C094C">
      <w:pPr>
        <w:jc w:val="both"/>
        <w:rPr>
          <w:rFonts w:ascii="Calibri" w:hAnsi="Calibri"/>
          <w:sz w:val="22"/>
          <w:szCs w:val="22"/>
        </w:rPr>
      </w:pPr>
    </w:p>
    <w:p w14:paraId="5E578C84" w14:textId="59E17DB3" w:rsidR="00D341C7" w:rsidRPr="003E5C4B" w:rsidRDefault="003E6392" w:rsidP="004D4A29">
      <w:pPr>
        <w:pStyle w:val="Paragraphedeliste"/>
        <w:numPr>
          <w:ilvl w:val="3"/>
          <w:numId w:val="4"/>
        </w:numPr>
        <w:shd w:val="clear" w:color="auto" w:fill="DBE5F1" w:themeFill="accent1" w:themeFillTint="33"/>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Sélection des soumissionnaires</w:t>
      </w:r>
    </w:p>
    <w:p w14:paraId="7AE81149" w14:textId="77777777" w:rsidR="00D341C7" w:rsidRPr="008C094C" w:rsidRDefault="00D341C7" w:rsidP="008C094C">
      <w:pPr>
        <w:jc w:val="both"/>
        <w:rPr>
          <w:rFonts w:ascii="Calibri" w:hAnsi="Calibri"/>
          <w:sz w:val="22"/>
          <w:szCs w:val="22"/>
        </w:rPr>
      </w:pPr>
    </w:p>
    <w:p w14:paraId="2E64DD8C" w14:textId="3A75A82C" w:rsidR="008C094C" w:rsidRDefault="008C094C" w:rsidP="008C094C">
      <w:pPr>
        <w:jc w:val="both"/>
        <w:rPr>
          <w:rFonts w:ascii="Calibri" w:hAnsi="Calibri"/>
          <w:sz w:val="22"/>
          <w:szCs w:val="22"/>
        </w:rPr>
      </w:pPr>
      <w:r w:rsidRPr="008C094C">
        <w:rPr>
          <w:rFonts w:ascii="Calibri" w:hAnsi="Calibri"/>
          <w:sz w:val="22"/>
          <w:szCs w:val="22"/>
        </w:rPr>
        <w:lastRenderedPageBreak/>
        <w:t>Le soumissionnaire est tenu de démontrer à l’aide des documents demandés dans le « Dossier de consultation des entreprises » qu’il est suffisamment capable, tant du point de vue économique et financier que du point de vue technique, de mener à bien le présent marché public.</w:t>
      </w:r>
      <w:ins w:id="217" w:author="Hébert LANMATCHION" w:date="2025-10-17T10:35:00Z">
        <w:r w:rsidR="00F51E84">
          <w:rPr>
            <w:rFonts w:ascii="Calibri" w:hAnsi="Calibri"/>
            <w:sz w:val="22"/>
            <w:szCs w:val="22"/>
          </w:rPr>
          <w:t xml:space="preserve"> </w:t>
        </w:r>
      </w:ins>
      <w:ins w:id="218" w:author="Hébert LANMATCHION" w:date="2025-10-17T10:36:00Z">
        <w:r w:rsidR="00F51E84">
          <w:rPr>
            <w:rFonts w:ascii="Calibri" w:hAnsi="Calibri"/>
            <w:sz w:val="22"/>
            <w:szCs w:val="22"/>
          </w:rPr>
          <w:t xml:space="preserve">Les </w:t>
        </w:r>
      </w:ins>
    </w:p>
    <w:p w14:paraId="4EDC8F75" w14:textId="77777777" w:rsidR="00D341C7" w:rsidRPr="008C094C" w:rsidRDefault="00D341C7" w:rsidP="008C094C">
      <w:pPr>
        <w:jc w:val="both"/>
        <w:rPr>
          <w:rFonts w:ascii="Calibri" w:hAnsi="Calibri"/>
          <w:sz w:val="22"/>
          <w:szCs w:val="22"/>
        </w:rPr>
      </w:pPr>
    </w:p>
    <w:p w14:paraId="2801AB97" w14:textId="77777777" w:rsidR="00241E7F" w:rsidRDefault="008C094C" w:rsidP="00711650">
      <w:pPr>
        <w:jc w:val="both"/>
        <w:rPr>
          <w:ins w:id="219" w:author="Hébert LANMATCHION" w:date="2025-11-05T08:18:00Z"/>
          <w:rFonts w:ascii="Calibri" w:hAnsi="Calibri"/>
          <w:sz w:val="22"/>
          <w:szCs w:val="22"/>
        </w:rPr>
      </w:pPr>
      <w:r w:rsidRPr="00711650">
        <w:rPr>
          <w:rFonts w:ascii="Calibri" w:hAnsi="Calibri"/>
          <w:sz w:val="22"/>
          <w:szCs w:val="22"/>
        </w:rPr>
        <w:t xml:space="preserve">Tout soumissionnaire qui postule pour le marché doit justifier d’au moins deux références de marchés similaires c’est à dire </w:t>
      </w:r>
      <w:del w:id="220" w:author="Hébert LANMATCHION" w:date="2025-10-29T18:18:00Z">
        <w:r w:rsidRPr="00711650" w:rsidDel="002A2A4C">
          <w:rPr>
            <w:rFonts w:ascii="Calibri" w:hAnsi="Calibri"/>
            <w:sz w:val="22"/>
            <w:szCs w:val="22"/>
          </w:rPr>
          <w:delText xml:space="preserve">la </w:delText>
        </w:r>
      </w:del>
      <w:del w:id="221" w:author="Hébert LANMATCHION" w:date="2025-10-17T10:25:00Z">
        <w:r w:rsidRPr="00711650" w:rsidDel="008A5577">
          <w:rPr>
            <w:rFonts w:ascii="Calibri" w:hAnsi="Calibri"/>
            <w:sz w:val="22"/>
            <w:szCs w:val="22"/>
          </w:rPr>
          <w:delText xml:space="preserve">fourniture </w:delText>
        </w:r>
      </w:del>
      <w:ins w:id="222" w:author="Hébert LANMATCHION" w:date="2025-10-17T10:26:00Z">
        <w:r w:rsidR="008A5577">
          <w:rPr>
            <w:rFonts w:ascii="Calibri" w:hAnsi="Calibri"/>
            <w:sz w:val="22"/>
            <w:szCs w:val="22"/>
          </w:rPr>
          <w:t>fournir la preuve d’exécution d’au moins deux</w:t>
        </w:r>
        <w:r w:rsidR="008A5577" w:rsidRPr="00711650">
          <w:rPr>
            <w:rFonts w:ascii="Calibri" w:hAnsi="Calibri"/>
            <w:sz w:val="22"/>
            <w:szCs w:val="22"/>
          </w:rPr>
          <w:t xml:space="preserve"> </w:t>
        </w:r>
        <w:r w:rsidR="008A5577">
          <w:rPr>
            <w:rFonts w:ascii="Calibri" w:hAnsi="Calibri"/>
            <w:sz w:val="22"/>
            <w:szCs w:val="22"/>
          </w:rPr>
          <w:t>marchés</w:t>
        </w:r>
        <w:r w:rsidR="008A5577" w:rsidRPr="00711650">
          <w:rPr>
            <w:rFonts w:ascii="Calibri" w:hAnsi="Calibri"/>
            <w:sz w:val="22"/>
            <w:szCs w:val="22"/>
          </w:rPr>
          <w:t xml:space="preserve"> </w:t>
        </w:r>
        <w:r w:rsidR="008A5577">
          <w:rPr>
            <w:rFonts w:ascii="Calibri" w:hAnsi="Calibri"/>
            <w:sz w:val="22"/>
            <w:szCs w:val="22"/>
          </w:rPr>
          <w:t>de restauration</w:t>
        </w:r>
      </w:ins>
      <w:ins w:id="223" w:author="Hébert LANMATCHION" w:date="2025-10-17T10:27:00Z">
        <w:r w:rsidR="008A5577">
          <w:rPr>
            <w:rFonts w:ascii="Calibri" w:hAnsi="Calibri"/>
            <w:sz w:val="22"/>
            <w:szCs w:val="22"/>
          </w:rPr>
          <w:t xml:space="preserve">, d’organisation d’évènements </w:t>
        </w:r>
      </w:ins>
      <w:ins w:id="224" w:author="Hébert LANMATCHION" w:date="2025-10-17T10:26:00Z">
        <w:r w:rsidR="008A5577" w:rsidRPr="00711650">
          <w:rPr>
            <w:rFonts w:ascii="Calibri" w:hAnsi="Calibri"/>
            <w:sz w:val="22"/>
            <w:szCs w:val="22"/>
          </w:rPr>
          <w:t>au cours des trois dernières années</w:t>
        </w:r>
      </w:ins>
      <w:ins w:id="225" w:author="Hébert LANMATCHION" w:date="2025-11-05T08:16:00Z">
        <w:r w:rsidR="00241E7F">
          <w:rPr>
            <w:rFonts w:ascii="Calibri" w:hAnsi="Calibri"/>
            <w:sz w:val="22"/>
            <w:szCs w:val="22"/>
          </w:rPr>
          <w:t xml:space="preserve"> (2022, 2023, 2024 y compris l</w:t>
        </w:r>
      </w:ins>
      <w:ins w:id="226" w:author="Hébert LANMATCHION" w:date="2025-11-05T08:17:00Z">
        <w:r w:rsidR="00241E7F">
          <w:rPr>
            <w:rFonts w:ascii="Calibri" w:hAnsi="Calibri"/>
            <w:sz w:val="22"/>
            <w:szCs w:val="22"/>
          </w:rPr>
          <w:t>’année 2025)</w:t>
        </w:r>
      </w:ins>
      <w:del w:id="227" w:author="Hébert LANMATCHION" w:date="2025-10-17T10:26:00Z">
        <w:r w:rsidRPr="00711650" w:rsidDel="008A5577">
          <w:rPr>
            <w:rFonts w:ascii="Calibri" w:hAnsi="Calibri"/>
            <w:sz w:val="22"/>
            <w:szCs w:val="22"/>
          </w:rPr>
          <w:delText>de services d’au moins un ou plusieurs des services suivants : location de salles réunion, hébergement ou restauration) exécutées au cours des trois dernières années</w:delText>
        </w:r>
      </w:del>
      <w:r w:rsidRPr="00711650">
        <w:rPr>
          <w:rFonts w:ascii="Calibri" w:hAnsi="Calibri"/>
          <w:sz w:val="22"/>
          <w:szCs w:val="22"/>
        </w:rPr>
        <w:t>.</w:t>
      </w:r>
      <w:ins w:id="228" w:author="Hébert LANMATCHION" w:date="2025-10-17T10:29:00Z">
        <w:r w:rsidR="008A5577">
          <w:rPr>
            <w:rFonts w:ascii="Calibri" w:hAnsi="Calibri"/>
            <w:sz w:val="22"/>
            <w:szCs w:val="22"/>
          </w:rPr>
          <w:t xml:space="preserve"> L</w:t>
        </w:r>
      </w:ins>
      <w:ins w:id="229" w:author="Hébert LANMATCHION" w:date="2025-10-17T10:30:00Z">
        <w:r w:rsidR="008A5577">
          <w:rPr>
            <w:rFonts w:ascii="Calibri" w:hAnsi="Calibri"/>
            <w:sz w:val="22"/>
            <w:szCs w:val="22"/>
          </w:rPr>
          <w:t xml:space="preserve">e prestataire doit aussi fournir la preuve de disposition d’un personnel qualifié </w:t>
        </w:r>
      </w:ins>
      <w:ins w:id="230" w:author="Hébert LANMATCHION" w:date="2025-10-17T10:31:00Z">
        <w:r w:rsidR="008A5577">
          <w:rPr>
            <w:rFonts w:ascii="Calibri" w:hAnsi="Calibri"/>
            <w:sz w:val="22"/>
            <w:szCs w:val="22"/>
          </w:rPr>
          <w:t xml:space="preserve">nécessaire à l’exécution des prestations (personnel qualifié en restauration, en soutien logistique, </w:t>
        </w:r>
      </w:ins>
      <w:ins w:id="231" w:author="Hébert LANMATCHION" w:date="2025-10-17T10:32:00Z">
        <w:r w:rsidR="00B65152">
          <w:rPr>
            <w:rFonts w:ascii="Calibri" w:hAnsi="Calibri"/>
            <w:sz w:val="22"/>
            <w:szCs w:val="22"/>
          </w:rPr>
          <w:t xml:space="preserve">et </w:t>
        </w:r>
      </w:ins>
      <w:ins w:id="232" w:author="Hébert LANMATCHION" w:date="2025-10-17T10:51:00Z">
        <w:r w:rsidR="00B65152">
          <w:rPr>
            <w:rFonts w:ascii="Calibri" w:hAnsi="Calibri"/>
            <w:sz w:val="22"/>
            <w:szCs w:val="22"/>
          </w:rPr>
          <w:t>autre</w:t>
        </w:r>
      </w:ins>
      <w:ins w:id="233" w:author="Hébert LANMATCHION" w:date="2025-11-05T08:15:00Z">
        <w:r w:rsidR="00241E7F">
          <w:rPr>
            <w:rFonts w:ascii="Calibri" w:hAnsi="Calibri"/>
            <w:sz w:val="22"/>
            <w:szCs w:val="22"/>
          </w:rPr>
          <w:t xml:space="preserve"> ..</w:t>
        </w:r>
      </w:ins>
      <w:ins w:id="234" w:author="Hébert LANMATCHION" w:date="2025-10-17T10:51:00Z">
        <w:r w:rsidR="00B65152">
          <w:rPr>
            <w:rFonts w:ascii="Calibri" w:hAnsi="Calibri"/>
            <w:sz w:val="22"/>
            <w:szCs w:val="22"/>
          </w:rPr>
          <w:t>.</w:t>
        </w:r>
      </w:ins>
      <w:ins w:id="235" w:author="Hébert LANMATCHION" w:date="2025-10-17T10:42:00Z">
        <w:r w:rsidR="00F51E84">
          <w:rPr>
            <w:rFonts w:ascii="Calibri" w:hAnsi="Calibri"/>
            <w:sz w:val="22"/>
            <w:szCs w:val="22"/>
          </w:rPr>
          <w:t>etc.</w:t>
        </w:r>
      </w:ins>
      <w:ins w:id="236" w:author="Hébert LANMATCHION" w:date="2025-10-17T10:32:00Z">
        <w:r w:rsidR="008A5577">
          <w:rPr>
            <w:rFonts w:ascii="Calibri" w:hAnsi="Calibri"/>
            <w:sz w:val="22"/>
            <w:szCs w:val="22"/>
          </w:rPr>
          <w:t xml:space="preserve"> </w:t>
        </w:r>
      </w:ins>
      <w:ins w:id="237" w:author="Hébert LANMATCHION" w:date="2025-11-05T08:17:00Z">
        <w:r w:rsidR="00241E7F">
          <w:rPr>
            <w:rFonts w:ascii="Calibri" w:hAnsi="Calibri"/>
            <w:sz w:val="22"/>
            <w:szCs w:val="22"/>
          </w:rPr>
          <w:t>au minimum, le presta</w:t>
        </w:r>
      </w:ins>
      <w:ins w:id="238" w:author="Hébert LANMATCHION" w:date="2025-11-05T08:18:00Z">
        <w:r w:rsidR="00241E7F">
          <w:rPr>
            <w:rFonts w:ascii="Calibri" w:hAnsi="Calibri"/>
            <w:sz w:val="22"/>
            <w:szCs w:val="22"/>
          </w:rPr>
          <w:t xml:space="preserve">taire doit prouver la disposition du personnel clé dans le tableau ci-dessous : </w:t>
        </w:r>
      </w:ins>
    </w:p>
    <w:p w14:paraId="52D74DE0" w14:textId="1D9EDFD2" w:rsidR="00241E7F" w:rsidRDefault="00241E7F" w:rsidP="00711650">
      <w:pPr>
        <w:jc w:val="both"/>
        <w:rPr>
          <w:ins w:id="239" w:author="Hébert LANMATCHION" w:date="2025-11-05T08:18:00Z"/>
          <w:rFonts w:ascii="Calibri" w:hAnsi="Calibri"/>
          <w:sz w:val="22"/>
          <w:szCs w:val="22"/>
        </w:rPr>
      </w:pPr>
    </w:p>
    <w:tbl>
      <w:tblPr>
        <w:tblStyle w:val="Grilledutableau"/>
        <w:tblW w:w="0" w:type="auto"/>
        <w:tblLook w:val="04A0" w:firstRow="1" w:lastRow="0" w:firstColumn="1" w:lastColumn="0" w:noHBand="0" w:noVBand="1"/>
        <w:tblPrChange w:id="240" w:author="Hébert LANMATCHION" w:date="2025-11-05T08:23:00Z">
          <w:tblPr>
            <w:tblStyle w:val="Grilledutableau"/>
            <w:tblW w:w="0" w:type="auto"/>
            <w:tblLook w:val="04A0" w:firstRow="1" w:lastRow="0" w:firstColumn="1" w:lastColumn="0" w:noHBand="0" w:noVBand="1"/>
          </w:tblPr>
        </w:tblPrChange>
      </w:tblPr>
      <w:tblGrid>
        <w:gridCol w:w="2326"/>
        <w:gridCol w:w="2232"/>
        <w:gridCol w:w="2501"/>
        <w:gridCol w:w="2003"/>
        <w:tblGridChange w:id="241">
          <w:tblGrid>
            <w:gridCol w:w="3020"/>
            <w:gridCol w:w="3021"/>
            <w:gridCol w:w="3021"/>
            <w:gridCol w:w="3021"/>
          </w:tblGrid>
        </w:tblGridChange>
      </w:tblGrid>
      <w:tr w:rsidR="003136FD" w14:paraId="18EBB28B" w14:textId="15739673" w:rsidTr="003136FD">
        <w:trPr>
          <w:ins w:id="242" w:author="Hébert LANMATCHION" w:date="2025-11-05T08:19:00Z"/>
        </w:trPr>
        <w:tc>
          <w:tcPr>
            <w:tcW w:w="2326" w:type="dxa"/>
            <w:tcPrChange w:id="243" w:author="Hébert LANMATCHION" w:date="2025-11-05T08:23:00Z">
              <w:tcPr>
                <w:tcW w:w="3020" w:type="dxa"/>
              </w:tcPr>
            </w:tcPrChange>
          </w:tcPr>
          <w:p w14:paraId="1C4C8503" w14:textId="2C5F3FA2" w:rsidR="003136FD" w:rsidRDefault="003136FD" w:rsidP="00711650">
            <w:pPr>
              <w:jc w:val="both"/>
              <w:rPr>
                <w:ins w:id="244" w:author="Hébert LANMATCHION" w:date="2025-11-05T08:19:00Z"/>
                <w:rFonts w:ascii="Calibri" w:hAnsi="Calibri"/>
                <w:sz w:val="22"/>
                <w:szCs w:val="22"/>
              </w:rPr>
            </w:pPr>
            <w:ins w:id="245" w:author="Hébert LANMATCHION" w:date="2025-11-05T08:19:00Z">
              <w:r>
                <w:rPr>
                  <w:rFonts w:ascii="Calibri" w:hAnsi="Calibri"/>
                  <w:sz w:val="22"/>
                  <w:szCs w:val="22"/>
                </w:rPr>
                <w:t>Profil de personnel requis</w:t>
              </w:r>
            </w:ins>
          </w:p>
        </w:tc>
        <w:tc>
          <w:tcPr>
            <w:tcW w:w="2232" w:type="dxa"/>
            <w:tcPrChange w:id="246" w:author="Hébert LANMATCHION" w:date="2025-11-05T08:23:00Z">
              <w:tcPr>
                <w:tcW w:w="3021" w:type="dxa"/>
              </w:tcPr>
            </w:tcPrChange>
          </w:tcPr>
          <w:p w14:paraId="3E9782A8" w14:textId="19B71D94" w:rsidR="003136FD" w:rsidRDefault="003136FD" w:rsidP="00711650">
            <w:pPr>
              <w:jc w:val="both"/>
              <w:rPr>
                <w:ins w:id="247" w:author="Hébert LANMATCHION" w:date="2025-11-05T08:19:00Z"/>
                <w:rFonts w:ascii="Calibri" w:hAnsi="Calibri"/>
                <w:sz w:val="22"/>
                <w:szCs w:val="22"/>
              </w:rPr>
            </w:pPr>
            <w:ins w:id="248" w:author="Hébert LANMATCHION" w:date="2025-11-05T08:19:00Z">
              <w:r>
                <w:rPr>
                  <w:rFonts w:ascii="Calibri" w:hAnsi="Calibri"/>
                  <w:sz w:val="22"/>
                  <w:szCs w:val="22"/>
                </w:rPr>
                <w:t>Effectif re</w:t>
              </w:r>
            </w:ins>
            <w:ins w:id="249" w:author="Hébert LANMATCHION" w:date="2025-11-05T08:20:00Z">
              <w:r>
                <w:rPr>
                  <w:rFonts w:ascii="Calibri" w:hAnsi="Calibri"/>
                  <w:sz w:val="22"/>
                  <w:szCs w:val="22"/>
                </w:rPr>
                <w:t>quis</w:t>
              </w:r>
            </w:ins>
          </w:p>
        </w:tc>
        <w:tc>
          <w:tcPr>
            <w:tcW w:w="2501" w:type="dxa"/>
            <w:tcPrChange w:id="250" w:author="Hébert LANMATCHION" w:date="2025-11-05T08:23:00Z">
              <w:tcPr>
                <w:tcW w:w="3021" w:type="dxa"/>
              </w:tcPr>
            </w:tcPrChange>
          </w:tcPr>
          <w:p w14:paraId="557C3435" w14:textId="70E90954" w:rsidR="003136FD" w:rsidRDefault="003136FD" w:rsidP="00711650">
            <w:pPr>
              <w:jc w:val="both"/>
              <w:rPr>
                <w:ins w:id="251" w:author="Hébert LANMATCHION" w:date="2025-11-05T08:19:00Z"/>
                <w:rFonts w:ascii="Calibri" w:hAnsi="Calibri"/>
                <w:sz w:val="22"/>
                <w:szCs w:val="22"/>
              </w:rPr>
            </w:pPr>
            <w:ins w:id="252" w:author="Hébert LANMATCHION" w:date="2025-11-05T08:20:00Z">
              <w:r>
                <w:rPr>
                  <w:rFonts w:ascii="Calibri" w:hAnsi="Calibri"/>
                  <w:sz w:val="22"/>
                  <w:szCs w:val="22"/>
                </w:rPr>
                <w:t xml:space="preserve">Qualification </w:t>
              </w:r>
            </w:ins>
          </w:p>
        </w:tc>
        <w:tc>
          <w:tcPr>
            <w:tcW w:w="2003" w:type="dxa"/>
            <w:tcPrChange w:id="253" w:author="Hébert LANMATCHION" w:date="2025-11-05T08:23:00Z">
              <w:tcPr>
                <w:tcW w:w="3021" w:type="dxa"/>
              </w:tcPr>
            </w:tcPrChange>
          </w:tcPr>
          <w:p w14:paraId="0E5F6850" w14:textId="2A91D3C7" w:rsidR="003136FD" w:rsidRDefault="003136FD" w:rsidP="00711650">
            <w:pPr>
              <w:jc w:val="both"/>
              <w:rPr>
                <w:ins w:id="254" w:author="Hébert LANMATCHION" w:date="2025-11-05T08:23:00Z"/>
                <w:rFonts w:ascii="Calibri" w:hAnsi="Calibri"/>
                <w:sz w:val="22"/>
                <w:szCs w:val="22"/>
              </w:rPr>
            </w:pPr>
            <w:ins w:id="255" w:author="Hébert LANMATCHION" w:date="2025-11-05T08:23:00Z">
              <w:r>
                <w:rPr>
                  <w:rFonts w:ascii="Calibri" w:hAnsi="Calibri"/>
                  <w:sz w:val="22"/>
                  <w:szCs w:val="22"/>
                </w:rPr>
                <w:t>Observations</w:t>
              </w:r>
            </w:ins>
          </w:p>
        </w:tc>
      </w:tr>
      <w:tr w:rsidR="003136FD" w14:paraId="2C179C44" w14:textId="7D3170D1" w:rsidTr="003136FD">
        <w:trPr>
          <w:ins w:id="256" w:author="Hébert LANMATCHION" w:date="2025-11-05T08:19:00Z"/>
        </w:trPr>
        <w:tc>
          <w:tcPr>
            <w:tcW w:w="2326" w:type="dxa"/>
            <w:tcPrChange w:id="257" w:author="Hébert LANMATCHION" w:date="2025-11-05T08:23:00Z">
              <w:tcPr>
                <w:tcW w:w="3020" w:type="dxa"/>
              </w:tcPr>
            </w:tcPrChange>
          </w:tcPr>
          <w:p w14:paraId="252D3772" w14:textId="561702F6" w:rsidR="003136FD" w:rsidRDefault="003136FD" w:rsidP="00711650">
            <w:pPr>
              <w:jc w:val="both"/>
              <w:rPr>
                <w:ins w:id="258" w:author="Hébert LANMATCHION" w:date="2025-11-05T08:19:00Z"/>
                <w:rFonts w:ascii="Calibri" w:hAnsi="Calibri"/>
                <w:sz w:val="22"/>
                <w:szCs w:val="22"/>
              </w:rPr>
            </w:pPr>
            <w:ins w:id="259" w:author="Hébert LANMATCHION" w:date="2025-11-05T08:20:00Z">
              <w:r>
                <w:rPr>
                  <w:rFonts w:ascii="Calibri" w:hAnsi="Calibri"/>
                  <w:sz w:val="22"/>
                  <w:szCs w:val="22"/>
                </w:rPr>
                <w:t xml:space="preserve">Chef cuisinier </w:t>
              </w:r>
            </w:ins>
          </w:p>
        </w:tc>
        <w:tc>
          <w:tcPr>
            <w:tcW w:w="2232" w:type="dxa"/>
            <w:tcPrChange w:id="260" w:author="Hébert LANMATCHION" w:date="2025-11-05T08:23:00Z">
              <w:tcPr>
                <w:tcW w:w="3021" w:type="dxa"/>
              </w:tcPr>
            </w:tcPrChange>
          </w:tcPr>
          <w:p w14:paraId="52B4C5B0" w14:textId="27EB1E57" w:rsidR="003136FD" w:rsidRDefault="003136FD" w:rsidP="00711650">
            <w:pPr>
              <w:jc w:val="both"/>
              <w:rPr>
                <w:ins w:id="261" w:author="Hébert LANMATCHION" w:date="2025-11-05T08:19:00Z"/>
                <w:rFonts w:ascii="Calibri" w:hAnsi="Calibri"/>
                <w:sz w:val="22"/>
                <w:szCs w:val="22"/>
              </w:rPr>
            </w:pPr>
            <w:ins w:id="262" w:author="Hébert LANMATCHION" w:date="2025-11-05T08:20:00Z">
              <w:r>
                <w:rPr>
                  <w:rFonts w:ascii="Calibri" w:hAnsi="Calibri"/>
                  <w:sz w:val="22"/>
                  <w:szCs w:val="22"/>
                </w:rPr>
                <w:t>01</w:t>
              </w:r>
            </w:ins>
          </w:p>
        </w:tc>
        <w:tc>
          <w:tcPr>
            <w:tcW w:w="2501" w:type="dxa"/>
            <w:tcPrChange w:id="263" w:author="Hébert LANMATCHION" w:date="2025-11-05T08:23:00Z">
              <w:tcPr>
                <w:tcW w:w="3021" w:type="dxa"/>
              </w:tcPr>
            </w:tcPrChange>
          </w:tcPr>
          <w:p w14:paraId="7C10D065" w14:textId="0529AD9A" w:rsidR="003136FD" w:rsidRDefault="003136FD" w:rsidP="00711650">
            <w:pPr>
              <w:jc w:val="both"/>
              <w:rPr>
                <w:ins w:id="264" w:author="Hébert LANMATCHION" w:date="2025-11-05T08:19:00Z"/>
                <w:rFonts w:ascii="Calibri" w:hAnsi="Calibri"/>
                <w:sz w:val="22"/>
                <w:szCs w:val="22"/>
              </w:rPr>
            </w:pPr>
            <w:ins w:id="265" w:author="Hébert LANMATCHION" w:date="2025-11-05T08:20:00Z">
              <w:r>
                <w:rPr>
                  <w:rFonts w:ascii="Calibri" w:hAnsi="Calibri"/>
                  <w:sz w:val="22"/>
                  <w:szCs w:val="22"/>
                </w:rPr>
                <w:t xml:space="preserve">Avoir au moins un certificat de fin de formation en hôtellerie restauration </w:t>
              </w:r>
            </w:ins>
            <w:ins w:id="266" w:author="Hébert LANMATCHION" w:date="2025-11-05T08:21:00Z">
              <w:r>
                <w:rPr>
                  <w:rFonts w:ascii="Calibri" w:hAnsi="Calibri"/>
                  <w:sz w:val="22"/>
                  <w:szCs w:val="22"/>
                </w:rPr>
                <w:t>et disposer d’une expérience professionnelle d’au moins 5 ans dans le domaine de l’hôtellerie restauration</w:t>
              </w:r>
            </w:ins>
          </w:p>
        </w:tc>
        <w:tc>
          <w:tcPr>
            <w:tcW w:w="2003" w:type="dxa"/>
            <w:tcPrChange w:id="267" w:author="Hébert LANMATCHION" w:date="2025-11-05T08:23:00Z">
              <w:tcPr>
                <w:tcW w:w="3021" w:type="dxa"/>
              </w:tcPr>
            </w:tcPrChange>
          </w:tcPr>
          <w:p w14:paraId="6CC2051F" w14:textId="02F30B55" w:rsidR="003136FD" w:rsidRDefault="003136FD" w:rsidP="00711650">
            <w:pPr>
              <w:jc w:val="both"/>
              <w:rPr>
                <w:ins w:id="268" w:author="Hébert LANMATCHION" w:date="2025-11-05T08:23:00Z"/>
                <w:rFonts w:ascii="Calibri" w:hAnsi="Calibri"/>
                <w:sz w:val="22"/>
                <w:szCs w:val="22"/>
              </w:rPr>
            </w:pPr>
            <w:ins w:id="269" w:author="Hébert LANMATCHION" w:date="2025-11-05T08:23:00Z">
              <w:r>
                <w:rPr>
                  <w:rFonts w:ascii="Calibri" w:hAnsi="Calibri"/>
                  <w:sz w:val="22"/>
                  <w:szCs w:val="22"/>
                </w:rPr>
                <w:t>Fournir le certification de fin de formation ainsi que l’attestation de travail</w:t>
              </w:r>
            </w:ins>
          </w:p>
        </w:tc>
      </w:tr>
      <w:tr w:rsidR="003136FD" w14:paraId="2155BD6C" w14:textId="6A4B788F" w:rsidTr="003136FD">
        <w:trPr>
          <w:ins w:id="270" w:author="Hébert LANMATCHION" w:date="2025-11-05T08:19:00Z"/>
        </w:trPr>
        <w:tc>
          <w:tcPr>
            <w:tcW w:w="2326" w:type="dxa"/>
            <w:tcPrChange w:id="271" w:author="Hébert LANMATCHION" w:date="2025-11-05T08:23:00Z">
              <w:tcPr>
                <w:tcW w:w="3020" w:type="dxa"/>
              </w:tcPr>
            </w:tcPrChange>
          </w:tcPr>
          <w:p w14:paraId="20D2B3FF" w14:textId="5AA412C2" w:rsidR="003136FD" w:rsidRDefault="003136FD" w:rsidP="003136FD">
            <w:pPr>
              <w:jc w:val="both"/>
              <w:rPr>
                <w:ins w:id="272" w:author="Hébert LANMATCHION" w:date="2025-11-05T08:19:00Z"/>
                <w:rFonts w:ascii="Calibri" w:hAnsi="Calibri"/>
                <w:sz w:val="22"/>
                <w:szCs w:val="22"/>
              </w:rPr>
            </w:pPr>
            <w:ins w:id="273" w:author="Hébert LANMATCHION" w:date="2025-11-05T08:22:00Z">
              <w:r>
                <w:rPr>
                  <w:rFonts w:ascii="Calibri" w:hAnsi="Calibri"/>
                  <w:sz w:val="22"/>
                  <w:szCs w:val="22"/>
                </w:rPr>
                <w:t xml:space="preserve">Cuisinier </w:t>
              </w:r>
            </w:ins>
          </w:p>
        </w:tc>
        <w:tc>
          <w:tcPr>
            <w:tcW w:w="2232" w:type="dxa"/>
            <w:tcPrChange w:id="274" w:author="Hébert LANMATCHION" w:date="2025-11-05T08:23:00Z">
              <w:tcPr>
                <w:tcW w:w="3021" w:type="dxa"/>
              </w:tcPr>
            </w:tcPrChange>
          </w:tcPr>
          <w:p w14:paraId="4E500891" w14:textId="43BCF10B" w:rsidR="003136FD" w:rsidRDefault="003136FD" w:rsidP="003136FD">
            <w:pPr>
              <w:jc w:val="both"/>
              <w:rPr>
                <w:ins w:id="275" w:author="Hébert LANMATCHION" w:date="2025-11-05T08:19:00Z"/>
                <w:rFonts w:ascii="Calibri" w:hAnsi="Calibri"/>
                <w:sz w:val="22"/>
                <w:szCs w:val="22"/>
              </w:rPr>
            </w:pPr>
            <w:ins w:id="276" w:author="Hébert LANMATCHION" w:date="2025-11-05T08:22:00Z">
              <w:r>
                <w:rPr>
                  <w:rFonts w:ascii="Calibri" w:hAnsi="Calibri"/>
                  <w:sz w:val="22"/>
                  <w:szCs w:val="22"/>
                </w:rPr>
                <w:t>02</w:t>
              </w:r>
            </w:ins>
          </w:p>
        </w:tc>
        <w:tc>
          <w:tcPr>
            <w:tcW w:w="2501" w:type="dxa"/>
            <w:tcPrChange w:id="277" w:author="Hébert LANMATCHION" w:date="2025-11-05T08:23:00Z">
              <w:tcPr>
                <w:tcW w:w="3021" w:type="dxa"/>
              </w:tcPr>
            </w:tcPrChange>
          </w:tcPr>
          <w:p w14:paraId="6F656EBA" w14:textId="6FE3A9EB" w:rsidR="003136FD" w:rsidRDefault="003136FD">
            <w:pPr>
              <w:jc w:val="both"/>
              <w:rPr>
                <w:ins w:id="278" w:author="Hébert LANMATCHION" w:date="2025-11-05T08:19:00Z"/>
                <w:rFonts w:ascii="Calibri" w:hAnsi="Calibri"/>
                <w:sz w:val="22"/>
                <w:szCs w:val="22"/>
              </w:rPr>
            </w:pPr>
            <w:ins w:id="279" w:author="Hébert LANMATCHION" w:date="2025-11-05T08:22:00Z">
              <w:r>
                <w:rPr>
                  <w:rFonts w:ascii="Calibri" w:hAnsi="Calibri"/>
                  <w:sz w:val="22"/>
                  <w:szCs w:val="22"/>
                </w:rPr>
                <w:t>Avoir au moins un certificat de fin de formation en hôtellerie restauration et disposer d’une expérience professionnelle d’au moins 2 ans dans le domaine de l’hôtellerie restauration</w:t>
              </w:r>
            </w:ins>
          </w:p>
        </w:tc>
        <w:tc>
          <w:tcPr>
            <w:tcW w:w="2003" w:type="dxa"/>
            <w:tcPrChange w:id="280" w:author="Hébert LANMATCHION" w:date="2025-11-05T08:23:00Z">
              <w:tcPr>
                <w:tcW w:w="3021" w:type="dxa"/>
              </w:tcPr>
            </w:tcPrChange>
          </w:tcPr>
          <w:p w14:paraId="6C5D015B" w14:textId="26DF03AE" w:rsidR="003136FD" w:rsidRDefault="003136FD" w:rsidP="003136FD">
            <w:pPr>
              <w:jc w:val="both"/>
              <w:rPr>
                <w:ins w:id="281" w:author="Hébert LANMATCHION" w:date="2025-11-05T08:23:00Z"/>
                <w:rFonts w:ascii="Calibri" w:hAnsi="Calibri"/>
                <w:sz w:val="22"/>
                <w:szCs w:val="22"/>
              </w:rPr>
            </w:pPr>
            <w:ins w:id="282" w:author="Hébert LANMATCHION" w:date="2025-11-05T08:23:00Z">
              <w:r>
                <w:rPr>
                  <w:rFonts w:ascii="Calibri" w:hAnsi="Calibri"/>
                  <w:sz w:val="22"/>
                  <w:szCs w:val="22"/>
                </w:rPr>
                <w:t>Fournir le certification de fin de formation ainsi que l’attestation de travail</w:t>
              </w:r>
            </w:ins>
          </w:p>
        </w:tc>
      </w:tr>
      <w:tr w:rsidR="003136FD" w14:paraId="28977492" w14:textId="4709E01E" w:rsidTr="003136FD">
        <w:trPr>
          <w:ins w:id="283" w:author="Hébert LANMATCHION" w:date="2025-11-05T08:19:00Z"/>
        </w:trPr>
        <w:tc>
          <w:tcPr>
            <w:tcW w:w="2326" w:type="dxa"/>
            <w:tcPrChange w:id="284" w:author="Hébert LANMATCHION" w:date="2025-11-05T08:23:00Z">
              <w:tcPr>
                <w:tcW w:w="3020" w:type="dxa"/>
              </w:tcPr>
            </w:tcPrChange>
          </w:tcPr>
          <w:p w14:paraId="7150A8C8" w14:textId="2458CEF7" w:rsidR="003136FD" w:rsidRDefault="003136FD" w:rsidP="003136FD">
            <w:pPr>
              <w:jc w:val="both"/>
              <w:rPr>
                <w:ins w:id="285" w:author="Hébert LANMATCHION" w:date="2025-11-05T08:19:00Z"/>
                <w:rFonts w:ascii="Calibri" w:hAnsi="Calibri"/>
                <w:sz w:val="22"/>
                <w:szCs w:val="22"/>
              </w:rPr>
            </w:pPr>
            <w:ins w:id="286" w:author="Hébert LANMATCHION" w:date="2025-11-05T08:23:00Z">
              <w:r>
                <w:rPr>
                  <w:rFonts w:ascii="Calibri" w:hAnsi="Calibri"/>
                  <w:sz w:val="22"/>
                  <w:szCs w:val="22"/>
                </w:rPr>
                <w:t>Serveur/ser</w:t>
              </w:r>
            </w:ins>
            <w:ins w:id="287" w:author="Hébert LANMATCHION" w:date="2025-11-05T08:24:00Z">
              <w:r>
                <w:rPr>
                  <w:rFonts w:ascii="Calibri" w:hAnsi="Calibri"/>
                  <w:sz w:val="22"/>
                  <w:szCs w:val="22"/>
                </w:rPr>
                <w:t>vante</w:t>
              </w:r>
            </w:ins>
          </w:p>
        </w:tc>
        <w:tc>
          <w:tcPr>
            <w:tcW w:w="2232" w:type="dxa"/>
            <w:tcPrChange w:id="288" w:author="Hébert LANMATCHION" w:date="2025-11-05T08:23:00Z">
              <w:tcPr>
                <w:tcW w:w="3021" w:type="dxa"/>
              </w:tcPr>
            </w:tcPrChange>
          </w:tcPr>
          <w:p w14:paraId="3E67E49C" w14:textId="1E7DF8E9" w:rsidR="003136FD" w:rsidRDefault="003136FD" w:rsidP="003136FD">
            <w:pPr>
              <w:jc w:val="both"/>
              <w:rPr>
                <w:ins w:id="289" w:author="Hébert LANMATCHION" w:date="2025-11-05T08:19:00Z"/>
                <w:rFonts w:ascii="Calibri" w:hAnsi="Calibri"/>
                <w:sz w:val="22"/>
                <w:szCs w:val="22"/>
              </w:rPr>
            </w:pPr>
            <w:ins w:id="290" w:author="Hébert LANMATCHION" w:date="2025-11-05T08:24:00Z">
              <w:r>
                <w:rPr>
                  <w:rFonts w:ascii="Calibri" w:hAnsi="Calibri"/>
                  <w:sz w:val="22"/>
                  <w:szCs w:val="22"/>
                </w:rPr>
                <w:t>02</w:t>
              </w:r>
            </w:ins>
          </w:p>
        </w:tc>
        <w:tc>
          <w:tcPr>
            <w:tcW w:w="2501" w:type="dxa"/>
            <w:tcPrChange w:id="291" w:author="Hébert LANMATCHION" w:date="2025-11-05T08:23:00Z">
              <w:tcPr>
                <w:tcW w:w="3021" w:type="dxa"/>
              </w:tcPr>
            </w:tcPrChange>
          </w:tcPr>
          <w:p w14:paraId="32BA1A80" w14:textId="6189040A" w:rsidR="003136FD" w:rsidRDefault="003136FD" w:rsidP="003136FD">
            <w:pPr>
              <w:jc w:val="both"/>
              <w:rPr>
                <w:ins w:id="292" w:author="Hébert LANMATCHION" w:date="2025-11-05T08:19:00Z"/>
                <w:rFonts w:ascii="Calibri" w:hAnsi="Calibri"/>
                <w:sz w:val="22"/>
                <w:szCs w:val="22"/>
              </w:rPr>
            </w:pPr>
            <w:ins w:id="293" w:author="Hébert LANMATCHION" w:date="2025-11-05T08:24:00Z">
              <w:r>
                <w:rPr>
                  <w:rFonts w:ascii="Calibri" w:hAnsi="Calibri"/>
                  <w:sz w:val="22"/>
                  <w:szCs w:val="22"/>
                </w:rPr>
                <w:t>Avoir au moins un certificat de fin de formation en hôtellerie restauration et disposer d’une expérience professionnelle d’au moins 2 ans dans le domaine de l’hôtellerie restauration</w:t>
              </w:r>
            </w:ins>
          </w:p>
        </w:tc>
        <w:tc>
          <w:tcPr>
            <w:tcW w:w="2003" w:type="dxa"/>
            <w:tcPrChange w:id="294" w:author="Hébert LANMATCHION" w:date="2025-11-05T08:23:00Z">
              <w:tcPr>
                <w:tcW w:w="3021" w:type="dxa"/>
              </w:tcPr>
            </w:tcPrChange>
          </w:tcPr>
          <w:p w14:paraId="60E7B3A4" w14:textId="7894D3FB" w:rsidR="003136FD" w:rsidRDefault="003136FD" w:rsidP="003136FD">
            <w:pPr>
              <w:jc w:val="both"/>
              <w:rPr>
                <w:ins w:id="295" w:author="Hébert LANMATCHION" w:date="2025-11-05T08:23:00Z"/>
                <w:rFonts w:ascii="Calibri" w:hAnsi="Calibri"/>
                <w:sz w:val="22"/>
                <w:szCs w:val="22"/>
              </w:rPr>
            </w:pPr>
            <w:ins w:id="296" w:author="Hébert LANMATCHION" w:date="2025-11-05T08:24:00Z">
              <w:r>
                <w:rPr>
                  <w:rFonts w:ascii="Calibri" w:hAnsi="Calibri"/>
                  <w:sz w:val="22"/>
                  <w:szCs w:val="22"/>
                </w:rPr>
                <w:t>Fournir le certification de fin de formation ainsi que l’attestation de travail</w:t>
              </w:r>
            </w:ins>
          </w:p>
        </w:tc>
      </w:tr>
    </w:tbl>
    <w:p w14:paraId="72FD3B0D" w14:textId="77777777" w:rsidR="00241E7F" w:rsidRDefault="00241E7F" w:rsidP="00711650">
      <w:pPr>
        <w:jc w:val="both"/>
        <w:rPr>
          <w:ins w:id="297" w:author="Hébert LANMATCHION" w:date="2025-11-05T08:18:00Z"/>
          <w:rFonts w:ascii="Calibri" w:hAnsi="Calibri"/>
          <w:sz w:val="22"/>
          <w:szCs w:val="22"/>
        </w:rPr>
      </w:pPr>
    </w:p>
    <w:p w14:paraId="3CEC0658" w14:textId="77777777" w:rsidR="00241E7F" w:rsidRDefault="00241E7F" w:rsidP="00711650">
      <w:pPr>
        <w:jc w:val="both"/>
        <w:rPr>
          <w:ins w:id="298" w:author="Hébert LANMATCHION" w:date="2025-11-05T08:18:00Z"/>
          <w:rFonts w:ascii="Calibri" w:hAnsi="Calibri"/>
          <w:sz w:val="22"/>
          <w:szCs w:val="22"/>
        </w:rPr>
      </w:pPr>
    </w:p>
    <w:p w14:paraId="2C3E2AB7" w14:textId="4443AACC" w:rsidR="008C094C" w:rsidRPr="00711650" w:rsidDel="003136FD" w:rsidRDefault="008C094C" w:rsidP="00711650">
      <w:pPr>
        <w:jc w:val="both"/>
        <w:rPr>
          <w:del w:id="299" w:author="Hébert LANMATCHION" w:date="2025-11-05T08:25:00Z"/>
          <w:rFonts w:ascii="Calibri" w:hAnsi="Calibri"/>
          <w:sz w:val="22"/>
          <w:szCs w:val="22"/>
        </w:rPr>
      </w:pPr>
    </w:p>
    <w:p w14:paraId="09B7F16F" w14:textId="6AE54422" w:rsidR="00D341C7" w:rsidRDefault="00D341C7" w:rsidP="00D341C7">
      <w:pPr>
        <w:jc w:val="both"/>
        <w:rPr>
          <w:rFonts w:ascii="Calibri" w:hAnsi="Calibri"/>
          <w:sz w:val="22"/>
          <w:szCs w:val="22"/>
        </w:rPr>
      </w:pPr>
    </w:p>
    <w:p w14:paraId="124EDE9D" w14:textId="6A602D98" w:rsidR="00D341C7" w:rsidRPr="00D341C7" w:rsidRDefault="00D341C7" w:rsidP="004D4A29">
      <w:pPr>
        <w:pStyle w:val="Paragraphedeliste"/>
        <w:numPr>
          <w:ilvl w:val="3"/>
          <w:numId w:val="4"/>
        </w:numPr>
        <w:shd w:val="clear" w:color="auto" w:fill="DBE5F1" w:themeFill="accent1" w:themeFillTint="33"/>
        <w:rPr>
          <w:rFonts w:ascii="Calibri" w:eastAsia="Arial Unicode MS" w:hAnsi="Calibri" w:cs="Arial Unicode MS"/>
          <w:b/>
          <w:sz w:val="22"/>
          <w:szCs w:val="22"/>
          <w:lang w:eastAsia="en-US"/>
        </w:rPr>
      </w:pPr>
      <w:r w:rsidRPr="00D341C7">
        <w:rPr>
          <w:rFonts w:ascii="Calibri" w:eastAsia="Arial Unicode MS" w:hAnsi="Calibri" w:cs="Arial Unicode MS"/>
          <w:b/>
          <w:sz w:val="22"/>
          <w:szCs w:val="22"/>
          <w:lang w:eastAsia="en-US"/>
        </w:rPr>
        <w:t>E</w:t>
      </w:r>
      <w:r w:rsidR="003E6392">
        <w:rPr>
          <w:rFonts w:ascii="Calibri" w:eastAsia="Arial Unicode MS" w:hAnsi="Calibri" w:cs="Arial Unicode MS"/>
          <w:b/>
          <w:sz w:val="22"/>
          <w:szCs w:val="22"/>
          <w:lang w:eastAsia="en-US"/>
        </w:rPr>
        <w:t>valuation des offres</w:t>
      </w:r>
    </w:p>
    <w:p w14:paraId="7873BFE3" w14:textId="77777777" w:rsidR="00D341C7" w:rsidRPr="00D341C7" w:rsidRDefault="00D341C7" w:rsidP="00D341C7">
      <w:pPr>
        <w:jc w:val="both"/>
        <w:rPr>
          <w:rFonts w:ascii="Calibri" w:hAnsi="Calibri"/>
          <w:sz w:val="22"/>
          <w:szCs w:val="22"/>
        </w:rPr>
      </w:pPr>
    </w:p>
    <w:p w14:paraId="680FA491" w14:textId="1A19B66B" w:rsidR="008C094C" w:rsidRDefault="008C094C" w:rsidP="008C094C">
      <w:pPr>
        <w:jc w:val="both"/>
        <w:rPr>
          <w:rFonts w:ascii="Calibri" w:hAnsi="Calibri"/>
          <w:sz w:val="22"/>
          <w:szCs w:val="22"/>
        </w:rPr>
      </w:pPr>
      <w:r w:rsidRPr="008C094C">
        <w:rPr>
          <w:rFonts w:ascii="Calibri" w:hAnsi="Calibri"/>
          <w:sz w:val="22"/>
          <w:szCs w:val="22"/>
        </w:rPr>
        <w:t>Le soumissionnaire devra donc compléter et joindre le tableau des exigences minimales ci-dessous à son offre :</w:t>
      </w:r>
    </w:p>
    <w:p w14:paraId="6777DD6B" w14:textId="77777777" w:rsidR="00D033A8" w:rsidRPr="008C094C" w:rsidRDefault="00D033A8" w:rsidP="008C094C">
      <w:pPr>
        <w:jc w:val="both"/>
        <w:rPr>
          <w:rFonts w:ascii="Calibri" w:hAnsi="Calibri"/>
          <w:sz w:val="22"/>
          <w:szCs w:val="22"/>
        </w:rPr>
      </w:pPr>
    </w:p>
    <w:tbl>
      <w:tblPr>
        <w:tblStyle w:val="Grilledutableau"/>
        <w:tblW w:w="0" w:type="auto"/>
        <w:tblLook w:val="04A0" w:firstRow="1" w:lastRow="0" w:firstColumn="1" w:lastColumn="0" w:noHBand="0" w:noVBand="1"/>
      </w:tblPr>
      <w:tblGrid>
        <w:gridCol w:w="7366"/>
        <w:gridCol w:w="851"/>
        <w:gridCol w:w="845"/>
      </w:tblGrid>
      <w:tr w:rsidR="003E6392" w:rsidRPr="00762ED1" w14:paraId="6A3F38A2" w14:textId="77777777" w:rsidTr="008A5577">
        <w:tc>
          <w:tcPr>
            <w:tcW w:w="7366" w:type="dxa"/>
            <w:shd w:val="clear" w:color="auto" w:fill="95B3D7" w:themeFill="accent1" w:themeFillTint="99"/>
          </w:tcPr>
          <w:p w14:paraId="656449E8" w14:textId="77777777" w:rsidR="003E6392" w:rsidRPr="00405B5F" w:rsidRDefault="003E6392" w:rsidP="008A5577">
            <w:pPr>
              <w:jc w:val="center"/>
              <w:rPr>
                <w:b/>
              </w:rPr>
            </w:pPr>
            <w:r w:rsidRPr="00405B5F">
              <w:rPr>
                <w:b/>
              </w:rPr>
              <w:t>Prestation de services</w:t>
            </w:r>
          </w:p>
        </w:tc>
        <w:tc>
          <w:tcPr>
            <w:tcW w:w="851" w:type="dxa"/>
            <w:shd w:val="clear" w:color="auto" w:fill="95B3D7" w:themeFill="accent1" w:themeFillTint="99"/>
          </w:tcPr>
          <w:p w14:paraId="5374430A" w14:textId="77777777" w:rsidR="003E6392" w:rsidRPr="00405B5F" w:rsidRDefault="003E6392" w:rsidP="008A5577">
            <w:pPr>
              <w:jc w:val="center"/>
              <w:rPr>
                <w:b/>
              </w:rPr>
            </w:pPr>
            <w:r w:rsidRPr="00405B5F">
              <w:rPr>
                <w:b/>
              </w:rPr>
              <w:t>Oui</w:t>
            </w:r>
          </w:p>
        </w:tc>
        <w:tc>
          <w:tcPr>
            <w:tcW w:w="845" w:type="dxa"/>
            <w:shd w:val="clear" w:color="auto" w:fill="95B3D7" w:themeFill="accent1" w:themeFillTint="99"/>
          </w:tcPr>
          <w:p w14:paraId="2E3CB6D8" w14:textId="77777777" w:rsidR="003E6392" w:rsidRPr="00762ED1" w:rsidRDefault="003E6392" w:rsidP="008A5577">
            <w:pPr>
              <w:jc w:val="center"/>
              <w:rPr>
                <w:b/>
              </w:rPr>
            </w:pPr>
            <w:r w:rsidRPr="00405B5F">
              <w:rPr>
                <w:b/>
              </w:rPr>
              <w:t>Non</w:t>
            </w:r>
          </w:p>
        </w:tc>
      </w:tr>
      <w:tr w:rsidR="003E6392" w14:paraId="7005EFD1" w14:textId="77777777" w:rsidTr="008A5577">
        <w:tc>
          <w:tcPr>
            <w:tcW w:w="7366" w:type="dxa"/>
          </w:tcPr>
          <w:p w14:paraId="77E36130" w14:textId="1BDCD158" w:rsidR="003E6392" w:rsidRDefault="003E6392" w:rsidP="00804DA2">
            <w:r w:rsidRPr="00405B5F">
              <w:lastRenderedPageBreak/>
              <w:t xml:space="preserve">Le soumissionnaire dispose </w:t>
            </w:r>
            <w:r w:rsidR="00804DA2">
              <w:t>du personnel nécessaire</w:t>
            </w:r>
            <w:ins w:id="300" w:author="Hébert LANMATCHION" w:date="2025-10-17T10:28:00Z">
              <w:r w:rsidR="008A5577">
                <w:t xml:space="preserve"> et de l’expérience d’exécution de marchés similaires</w:t>
              </w:r>
            </w:ins>
          </w:p>
        </w:tc>
        <w:tc>
          <w:tcPr>
            <w:tcW w:w="851" w:type="dxa"/>
          </w:tcPr>
          <w:p w14:paraId="691468F1" w14:textId="77777777" w:rsidR="003E6392" w:rsidRDefault="003E6392" w:rsidP="008A5577">
            <w:pPr>
              <w:jc w:val="center"/>
            </w:pPr>
          </w:p>
        </w:tc>
        <w:tc>
          <w:tcPr>
            <w:tcW w:w="845" w:type="dxa"/>
          </w:tcPr>
          <w:p w14:paraId="4F0AE527" w14:textId="77777777" w:rsidR="003E6392" w:rsidRDefault="003E6392" w:rsidP="008A5577">
            <w:pPr>
              <w:jc w:val="center"/>
            </w:pPr>
          </w:p>
        </w:tc>
      </w:tr>
      <w:tr w:rsidR="003E6392" w14:paraId="606EB751" w14:textId="77777777" w:rsidTr="008A5577">
        <w:tc>
          <w:tcPr>
            <w:tcW w:w="7366" w:type="dxa"/>
          </w:tcPr>
          <w:p w14:paraId="2ECE1F49" w14:textId="7821790A" w:rsidR="003E6392" w:rsidRDefault="003E6392" w:rsidP="00804DA2">
            <w:r w:rsidRPr="00405B5F">
              <w:t xml:space="preserve">Le soumissionnaire dispose </w:t>
            </w:r>
            <w:r w:rsidR="00804DA2">
              <w:t>de la logistique nécessaire à l’exécution du marché</w:t>
            </w:r>
            <w:ins w:id="301" w:author="Hébert LANMATCHION" w:date="2025-11-05T08:25:00Z">
              <w:r w:rsidR="003136FD">
                <w:t xml:space="preserve"> (prouver au besoin pa</w:t>
              </w:r>
            </w:ins>
            <w:ins w:id="302" w:author="Hébert LANMATCHION" w:date="2025-11-05T08:26:00Z">
              <w:r w:rsidR="003136FD">
                <w:t>r des photos en couleur)</w:t>
              </w:r>
            </w:ins>
          </w:p>
        </w:tc>
        <w:tc>
          <w:tcPr>
            <w:tcW w:w="851" w:type="dxa"/>
          </w:tcPr>
          <w:p w14:paraId="3492FED3" w14:textId="77777777" w:rsidR="003E6392" w:rsidRDefault="003E6392" w:rsidP="008A5577">
            <w:pPr>
              <w:jc w:val="center"/>
            </w:pPr>
          </w:p>
        </w:tc>
        <w:tc>
          <w:tcPr>
            <w:tcW w:w="845" w:type="dxa"/>
          </w:tcPr>
          <w:p w14:paraId="0646AD30" w14:textId="77777777" w:rsidR="003E6392" w:rsidRDefault="003E6392" w:rsidP="008A5577">
            <w:pPr>
              <w:jc w:val="center"/>
            </w:pPr>
          </w:p>
        </w:tc>
      </w:tr>
      <w:tr w:rsidR="003E6392" w14:paraId="441C7844" w14:textId="77777777" w:rsidTr="008A5577">
        <w:tc>
          <w:tcPr>
            <w:tcW w:w="7366" w:type="dxa"/>
          </w:tcPr>
          <w:p w14:paraId="127B9710" w14:textId="4D81CA84" w:rsidR="003E6392" w:rsidRDefault="003E6392" w:rsidP="00804DA2">
            <w:r w:rsidRPr="00405B5F">
              <w:t xml:space="preserve">Le soumissionnaire dispose </w:t>
            </w:r>
            <w:r w:rsidR="00804DA2">
              <w:t>d’un siège</w:t>
            </w:r>
          </w:p>
        </w:tc>
        <w:tc>
          <w:tcPr>
            <w:tcW w:w="851" w:type="dxa"/>
          </w:tcPr>
          <w:p w14:paraId="2A5F0539" w14:textId="77777777" w:rsidR="003E6392" w:rsidRDefault="003E6392" w:rsidP="008A5577">
            <w:pPr>
              <w:jc w:val="center"/>
            </w:pPr>
          </w:p>
        </w:tc>
        <w:tc>
          <w:tcPr>
            <w:tcW w:w="845" w:type="dxa"/>
          </w:tcPr>
          <w:p w14:paraId="1A582F54" w14:textId="77777777" w:rsidR="003E6392" w:rsidRDefault="003E6392" w:rsidP="008A5577">
            <w:pPr>
              <w:jc w:val="center"/>
            </w:pPr>
          </w:p>
        </w:tc>
      </w:tr>
    </w:tbl>
    <w:p w14:paraId="192D0677" w14:textId="2B580E75" w:rsidR="008C094C" w:rsidRPr="008C094C" w:rsidRDefault="008C094C" w:rsidP="008C094C">
      <w:pPr>
        <w:jc w:val="both"/>
        <w:rPr>
          <w:rFonts w:ascii="Calibri" w:hAnsi="Calibri"/>
          <w:sz w:val="22"/>
          <w:szCs w:val="22"/>
        </w:rPr>
      </w:pPr>
      <w:r w:rsidRPr="008C094C">
        <w:rPr>
          <w:rFonts w:ascii="Calibri" w:hAnsi="Calibri"/>
          <w:sz w:val="22"/>
          <w:szCs w:val="22"/>
        </w:rPr>
        <w:tab/>
      </w:r>
      <w:r w:rsidRPr="008C094C">
        <w:rPr>
          <w:rFonts w:ascii="Calibri" w:hAnsi="Calibri"/>
          <w:sz w:val="22"/>
          <w:szCs w:val="22"/>
        </w:rPr>
        <w:tab/>
      </w:r>
    </w:p>
    <w:p w14:paraId="6F5DD4C0" w14:textId="68FB1555" w:rsidR="008C094C" w:rsidRPr="0020597E" w:rsidRDefault="008C094C" w:rsidP="004D4A29">
      <w:pPr>
        <w:pStyle w:val="Paragraphedeliste"/>
        <w:numPr>
          <w:ilvl w:val="0"/>
          <w:numId w:val="9"/>
        </w:numPr>
        <w:jc w:val="both"/>
        <w:rPr>
          <w:rFonts w:ascii="Calibri" w:hAnsi="Calibri"/>
          <w:b/>
          <w:sz w:val="22"/>
          <w:szCs w:val="22"/>
        </w:rPr>
      </w:pPr>
      <w:r w:rsidRPr="0020597E">
        <w:rPr>
          <w:rFonts w:ascii="Calibri" w:hAnsi="Calibri"/>
          <w:b/>
          <w:sz w:val="22"/>
          <w:szCs w:val="22"/>
        </w:rPr>
        <w:t>Critères d’attribution</w:t>
      </w:r>
    </w:p>
    <w:p w14:paraId="036E4A4E" w14:textId="77777777" w:rsidR="0020597E" w:rsidRPr="0020597E" w:rsidRDefault="0020597E" w:rsidP="0020597E">
      <w:pPr>
        <w:jc w:val="both"/>
        <w:rPr>
          <w:rFonts w:ascii="Calibri" w:hAnsi="Calibri"/>
          <w:sz w:val="22"/>
          <w:szCs w:val="22"/>
        </w:rPr>
      </w:pPr>
    </w:p>
    <w:p w14:paraId="7DB7BB90" w14:textId="42A614D4" w:rsidR="008C094C" w:rsidRPr="0020597E" w:rsidDel="00837EF9" w:rsidRDefault="008C094C" w:rsidP="004D4A29">
      <w:pPr>
        <w:pStyle w:val="Paragraphedeliste"/>
        <w:numPr>
          <w:ilvl w:val="0"/>
          <w:numId w:val="13"/>
        </w:numPr>
        <w:jc w:val="both"/>
        <w:rPr>
          <w:del w:id="303" w:author="Hébert LANMATCHION" w:date="2025-10-16T13:31:00Z"/>
          <w:rFonts w:ascii="Calibri" w:hAnsi="Calibri"/>
          <w:b/>
          <w:sz w:val="22"/>
          <w:szCs w:val="22"/>
        </w:rPr>
      </w:pPr>
      <w:r w:rsidRPr="0020597E">
        <w:rPr>
          <w:rFonts w:ascii="Calibri" w:hAnsi="Calibri"/>
          <w:b/>
          <w:sz w:val="22"/>
          <w:szCs w:val="22"/>
        </w:rPr>
        <w:t>Critère 1 : la qualité de l’offre technique : 40 point</w:t>
      </w:r>
      <w:ins w:id="304" w:author="Hébert LANMATCHION" w:date="2025-10-16T13:31:00Z">
        <w:r w:rsidR="00837EF9">
          <w:rPr>
            <w:rFonts w:ascii="Calibri" w:hAnsi="Calibri"/>
            <w:b/>
            <w:sz w:val="22"/>
            <w:szCs w:val="22"/>
          </w:rPr>
          <w:t>s</w:t>
        </w:r>
      </w:ins>
      <w:del w:id="305" w:author="Hébert LANMATCHION" w:date="2025-10-16T13:31:00Z">
        <w:r w:rsidRPr="0020597E" w:rsidDel="00837EF9">
          <w:rPr>
            <w:rFonts w:ascii="Calibri" w:hAnsi="Calibri"/>
            <w:b/>
            <w:sz w:val="22"/>
            <w:szCs w:val="22"/>
          </w:rPr>
          <w:delText>s</w:delText>
        </w:r>
      </w:del>
    </w:p>
    <w:p w14:paraId="60731440" w14:textId="77777777" w:rsidR="0020597E" w:rsidRPr="00837EF9" w:rsidRDefault="0020597E">
      <w:pPr>
        <w:pStyle w:val="Paragraphedeliste"/>
        <w:numPr>
          <w:ilvl w:val="0"/>
          <w:numId w:val="13"/>
        </w:numPr>
        <w:jc w:val="both"/>
        <w:rPr>
          <w:rFonts w:ascii="Calibri" w:hAnsi="Calibri"/>
          <w:sz w:val="22"/>
          <w:szCs w:val="22"/>
          <w:rPrChange w:id="306" w:author="Hébert LANMATCHION" w:date="2025-10-16T13:31:00Z">
            <w:rPr/>
          </w:rPrChange>
        </w:rPr>
        <w:pPrChange w:id="307" w:author="Hébert LANMATCHION" w:date="2025-10-16T13:31:00Z">
          <w:pPr>
            <w:jc w:val="both"/>
          </w:pPr>
        </w:pPrChange>
      </w:pPr>
    </w:p>
    <w:p w14:paraId="0CA38039" w14:textId="41FDFE18" w:rsidR="008C094C" w:rsidRDefault="008C094C" w:rsidP="008C094C">
      <w:pPr>
        <w:jc w:val="both"/>
        <w:rPr>
          <w:rFonts w:ascii="Calibri" w:hAnsi="Calibri"/>
          <w:sz w:val="22"/>
          <w:szCs w:val="22"/>
        </w:rPr>
      </w:pPr>
      <w:r w:rsidRPr="008C094C">
        <w:rPr>
          <w:rFonts w:ascii="Calibri" w:hAnsi="Calibri"/>
          <w:sz w:val="22"/>
          <w:szCs w:val="22"/>
        </w:rPr>
        <w:t>Le soumissionnaire soumettra une note technique permettant de répondre aux points ci-dessous. Il pourra y joindre des prospectus, des photos, des plans et tout autre élément permettant de soutenir les descriptions.</w:t>
      </w:r>
    </w:p>
    <w:p w14:paraId="4809A3BA" w14:textId="77777777" w:rsidR="0020597E" w:rsidRPr="008C094C" w:rsidRDefault="0020597E" w:rsidP="008C094C">
      <w:pPr>
        <w:jc w:val="both"/>
        <w:rPr>
          <w:rFonts w:ascii="Calibri" w:hAnsi="Calibri"/>
          <w:sz w:val="22"/>
          <w:szCs w:val="22"/>
        </w:rPr>
      </w:pPr>
    </w:p>
    <w:tbl>
      <w:tblPr>
        <w:tblStyle w:val="Grilledutableau"/>
        <w:tblW w:w="0" w:type="auto"/>
        <w:tblLook w:val="04A0" w:firstRow="1" w:lastRow="0" w:firstColumn="1" w:lastColumn="0" w:noHBand="0" w:noVBand="1"/>
      </w:tblPr>
      <w:tblGrid>
        <w:gridCol w:w="7366"/>
        <w:gridCol w:w="1696"/>
      </w:tblGrid>
      <w:tr w:rsidR="0020597E" w:rsidRPr="00E50839" w14:paraId="205ADDF0" w14:textId="77777777" w:rsidTr="008A5577">
        <w:tc>
          <w:tcPr>
            <w:tcW w:w="7366" w:type="dxa"/>
            <w:shd w:val="clear" w:color="auto" w:fill="95B3D7" w:themeFill="accent1" w:themeFillTint="99"/>
          </w:tcPr>
          <w:p w14:paraId="4981F689" w14:textId="77777777" w:rsidR="0020597E" w:rsidRPr="00E50839" w:rsidRDefault="0020597E" w:rsidP="008A5577">
            <w:pPr>
              <w:rPr>
                <w:b/>
              </w:rPr>
            </w:pPr>
            <w:r w:rsidRPr="00E50839">
              <w:rPr>
                <w:b/>
              </w:rPr>
              <w:t>Description de l’établissement</w:t>
            </w:r>
          </w:p>
        </w:tc>
        <w:tc>
          <w:tcPr>
            <w:tcW w:w="1696" w:type="dxa"/>
            <w:shd w:val="clear" w:color="auto" w:fill="95B3D7" w:themeFill="accent1" w:themeFillTint="99"/>
          </w:tcPr>
          <w:p w14:paraId="19DBCD2C" w14:textId="53A47E0A" w:rsidR="0020597E" w:rsidRPr="00E50839" w:rsidRDefault="0020597E" w:rsidP="008A5577">
            <w:pPr>
              <w:jc w:val="center"/>
              <w:rPr>
                <w:b/>
              </w:rPr>
            </w:pPr>
            <w:del w:id="308" w:author="Hébert LANMATCHION" w:date="2025-12-12T09:10:00Z">
              <w:r w:rsidRPr="00E50839" w:rsidDel="00D80A45">
                <w:rPr>
                  <w:b/>
                </w:rPr>
                <w:delText xml:space="preserve">10 </w:delText>
              </w:r>
            </w:del>
            <w:ins w:id="309" w:author="Hébert LANMATCHION" w:date="2025-12-12T09:10:00Z">
              <w:r w:rsidR="00D80A45">
                <w:rPr>
                  <w:b/>
                </w:rPr>
                <w:t>35</w:t>
              </w:r>
              <w:r w:rsidR="00D80A45" w:rsidRPr="00E50839">
                <w:rPr>
                  <w:b/>
                </w:rPr>
                <w:t xml:space="preserve"> </w:t>
              </w:r>
            </w:ins>
            <w:r w:rsidRPr="00E50839">
              <w:rPr>
                <w:b/>
              </w:rPr>
              <w:t>points</w:t>
            </w:r>
          </w:p>
        </w:tc>
      </w:tr>
      <w:tr w:rsidR="0020597E" w14:paraId="36D8367E" w14:textId="77777777" w:rsidTr="008A5577">
        <w:tc>
          <w:tcPr>
            <w:tcW w:w="7366" w:type="dxa"/>
          </w:tcPr>
          <w:p w14:paraId="59010891" w14:textId="77777777" w:rsidR="0020597E" w:rsidRDefault="0020597E">
            <w:pPr>
              <w:jc w:val="both"/>
              <w:pPrChange w:id="310" w:author="Hébert LANMATCHION" w:date="2025-10-15T19:37:00Z">
                <w:pPr/>
              </w:pPrChange>
            </w:pPr>
            <w:r>
              <w:t xml:space="preserve">Description de l’établissement (installation, capacité, sécurité </w:t>
            </w:r>
          </w:p>
          <w:p w14:paraId="17B28E5A" w14:textId="77777777" w:rsidR="0020597E" w:rsidRDefault="0020597E" w:rsidP="008A5577">
            <w:r>
              <w:t>propriété…) y compris son emplacement et son accessibilité</w:t>
            </w:r>
          </w:p>
        </w:tc>
        <w:tc>
          <w:tcPr>
            <w:tcW w:w="1696" w:type="dxa"/>
          </w:tcPr>
          <w:p w14:paraId="380BC6D9" w14:textId="77777777" w:rsidR="0020597E" w:rsidRDefault="0020597E" w:rsidP="008A5577">
            <w:pPr>
              <w:jc w:val="center"/>
            </w:pPr>
            <w:r>
              <w:t>5 points</w:t>
            </w:r>
          </w:p>
        </w:tc>
      </w:tr>
      <w:tr w:rsidR="0020597E" w14:paraId="4F4B15E5" w14:textId="77777777" w:rsidTr="008A5577">
        <w:tc>
          <w:tcPr>
            <w:tcW w:w="7366" w:type="dxa"/>
          </w:tcPr>
          <w:p w14:paraId="1FAF5A70" w14:textId="77777777" w:rsidR="0020597E" w:rsidRDefault="0020597E">
            <w:pPr>
              <w:jc w:val="both"/>
              <w:pPrChange w:id="311" w:author="Hébert LANMATCHION" w:date="2025-10-15T19:37:00Z">
                <w:pPr/>
              </w:pPrChange>
            </w:pPr>
            <w:r>
              <w:t xml:space="preserve">La description des capacités/ressources de l’organisation et son </w:t>
            </w:r>
          </w:p>
          <w:p w14:paraId="7738C574" w14:textId="4627AD12" w:rsidR="0020597E" w:rsidRDefault="0020597E">
            <w:pPr>
              <w:jc w:val="both"/>
              <w:rPr>
                <w:ins w:id="312" w:author="Hébert LANMATCHION" w:date="2025-11-05T08:31:00Z"/>
              </w:rPr>
              <w:pPrChange w:id="313" w:author="Hébert LANMATCHION" w:date="2025-10-15T19:37:00Z">
                <w:pPr/>
              </w:pPrChange>
            </w:pPr>
            <w:del w:id="314" w:author="Hébert LANMATCHION" w:date="2025-11-05T08:31:00Z">
              <w:r w:rsidDel="003136FD">
                <w:delText>expertise</w:delText>
              </w:r>
            </w:del>
            <w:ins w:id="315" w:author="Hébert LANMATCHION" w:date="2025-11-05T08:31:00Z">
              <w:r w:rsidR="003136FD">
                <w:t>Expertise</w:t>
              </w:r>
            </w:ins>
            <w:r>
              <w:t xml:space="preserve"> dans la réalisation de mission similaires</w:t>
            </w:r>
            <w:ins w:id="316" w:author="Hébert LANMATCHION" w:date="2025-10-15T19:36:00Z">
              <w:r w:rsidR="00B228A4">
                <w:t xml:space="preserve"> (décrire le matériel disponible, fournir </w:t>
              </w:r>
            </w:ins>
            <w:ins w:id="317" w:author="Hébert LANMATCHION" w:date="2025-10-16T13:32:00Z">
              <w:r w:rsidR="00837EF9">
                <w:t xml:space="preserve">la liste et </w:t>
              </w:r>
            </w:ins>
            <w:ins w:id="318" w:author="Hébert LANMATCHION" w:date="2025-10-15T19:36:00Z">
              <w:r w:rsidR="00B228A4">
                <w:t>les preuves de qualification de du personnel</w:t>
              </w:r>
            </w:ins>
            <w:ins w:id="319" w:author="Hébert LANMATCHION" w:date="2025-10-15T19:37:00Z">
              <w:r w:rsidR="00B228A4">
                <w:t xml:space="preserve"> à affecter à l’exécution de la prestation et produire les preuves d’exécution des missions similaires exécutées pour d’autres organisations</w:t>
              </w:r>
            </w:ins>
            <w:ins w:id="320" w:author="Hébert LANMATCHION" w:date="2025-10-16T13:32:00Z">
              <w:r w:rsidR="00837EF9">
                <w:t xml:space="preserve"> matérialisées par </w:t>
              </w:r>
            </w:ins>
            <w:ins w:id="321" w:author="Hébert LANMATCHION" w:date="2025-10-16T13:33:00Z">
              <w:r w:rsidR="00837EF9">
                <w:t>les attestations de bonne fin d’exécution ou les contrats</w:t>
              </w:r>
            </w:ins>
            <w:ins w:id="322" w:author="Hébert LANMATCHION" w:date="2025-10-15T19:37:00Z">
              <w:r w:rsidR="00B228A4">
                <w:t>)</w:t>
              </w:r>
            </w:ins>
            <w:ins w:id="323" w:author="Hébert LANMATCHION" w:date="2025-11-05T08:31:00Z">
              <w:r w:rsidR="003136FD">
                <w:t> :</w:t>
              </w:r>
            </w:ins>
          </w:p>
          <w:p w14:paraId="45B6831F" w14:textId="77777777" w:rsidR="003136FD" w:rsidRDefault="003136FD">
            <w:pPr>
              <w:pStyle w:val="Paragraphedeliste"/>
              <w:numPr>
                <w:ilvl w:val="0"/>
                <w:numId w:val="11"/>
              </w:numPr>
              <w:jc w:val="both"/>
              <w:rPr>
                <w:ins w:id="324" w:author="Hébert LANMATCHION" w:date="2025-11-05T08:32:00Z"/>
              </w:rPr>
              <w:pPrChange w:id="325" w:author="Hébert LANMATCHION" w:date="2025-11-05T08:31:00Z">
                <w:pPr/>
              </w:pPrChange>
            </w:pPr>
            <w:ins w:id="326" w:author="Hébert LANMATCHION" w:date="2025-11-05T08:31:00Z">
              <w:r>
                <w:t>Description du matériel……………. 5 poin</w:t>
              </w:r>
            </w:ins>
            <w:ins w:id="327" w:author="Hébert LANMATCHION" w:date="2025-11-05T08:32:00Z">
              <w:r>
                <w:t>ts ;</w:t>
              </w:r>
            </w:ins>
          </w:p>
          <w:p w14:paraId="089C3D1D" w14:textId="7092BE2F" w:rsidR="003136FD" w:rsidRDefault="003136FD">
            <w:pPr>
              <w:pStyle w:val="Paragraphedeliste"/>
              <w:numPr>
                <w:ilvl w:val="0"/>
                <w:numId w:val="11"/>
              </w:numPr>
              <w:jc w:val="both"/>
              <w:rPr>
                <w:ins w:id="328" w:author="Hébert LANMATCHION" w:date="2025-11-05T08:32:00Z"/>
              </w:rPr>
              <w:pPrChange w:id="329" w:author="Hébert LANMATCHION" w:date="2025-11-05T08:31:00Z">
                <w:pPr/>
              </w:pPrChange>
            </w:pPr>
            <w:ins w:id="330" w:author="Hébert LANMATCHION" w:date="2025-11-05T08:32:00Z">
              <w:r>
                <w:t>Preuves de qualification du personnel clé requis…… 15 points ;</w:t>
              </w:r>
            </w:ins>
          </w:p>
          <w:p w14:paraId="252D4C49" w14:textId="7C512215" w:rsidR="003136FD" w:rsidRDefault="003136FD">
            <w:pPr>
              <w:pStyle w:val="Paragraphedeliste"/>
              <w:numPr>
                <w:ilvl w:val="0"/>
                <w:numId w:val="11"/>
              </w:numPr>
              <w:jc w:val="both"/>
              <w:pPrChange w:id="331" w:author="Hébert LANMATCHION" w:date="2025-11-05T08:31:00Z">
                <w:pPr/>
              </w:pPrChange>
            </w:pPr>
            <w:ins w:id="332" w:author="Hébert LANMATCHION" w:date="2025-11-05T08:32:00Z">
              <w:r>
                <w:t xml:space="preserve">Preuves d’exécution de marchés similaires……… </w:t>
              </w:r>
            </w:ins>
            <w:ins w:id="333" w:author="Hébert LANMATCHION" w:date="2025-11-05T08:33:00Z">
              <w:r>
                <w:t>10</w:t>
              </w:r>
            </w:ins>
            <w:ins w:id="334" w:author="Hébert LANMATCHION" w:date="2025-11-05T08:32:00Z">
              <w:r>
                <w:t xml:space="preserve"> </w:t>
              </w:r>
            </w:ins>
          </w:p>
        </w:tc>
        <w:tc>
          <w:tcPr>
            <w:tcW w:w="1696" w:type="dxa"/>
          </w:tcPr>
          <w:p w14:paraId="55D45EF1" w14:textId="05CD9EB1" w:rsidR="0020597E" w:rsidRDefault="0020597E" w:rsidP="008A5577">
            <w:pPr>
              <w:jc w:val="center"/>
            </w:pPr>
            <w:del w:id="335" w:author="Hébert LANMATCHION" w:date="2025-11-05T08:31:00Z">
              <w:r w:rsidDel="003136FD">
                <w:delText>5</w:delText>
              </w:r>
            </w:del>
            <w:ins w:id="336" w:author="Hébert LANMATCHION" w:date="2025-11-05T08:31:00Z">
              <w:r w:rsidR="003136FD">
                <w:t>30</w:t>
              </w:r>
            </w:ins>
            <w:r>
              <w:t xml:space="preserve"> points</w:t>
            </w:r>
          </w:p>
        </w:tc>
      </w:tr>
      <w:tr w:rsidR="0020597E" w:rsidRPr="00561859" w14:paraId="31379A47" w14:textId="77777777" w:rsidTr="008A5577">
        <w:tc>
          <w:tcPr>
            <w:tcW w:w="7366" w:type="dxa"/>
            <w:shd w:val="clear" w:color="auto" w:fill="95B3D7" w:themeFill="accent1" w:themeFillTint="99"/>
          </w:tcPr>
          <w:p w14:paraId="0E93E3F0" w14:textId="77777777" w:rsidR="0020597E" w:rsidRPr="00561859" w:rsidRDefault="0020597E" w:rsidP="008A5577">
            <w:pPr>
              <w:rPr>
                <w:b/>
              </w:rPr>
            </w:pPr>
            <w:r w:rsidRPr="00561859">
              <w:rPr>
                <w:b/>
              </w:rPr>
              <w:t>Mise en œuvre</w:t>
            </w:r>
          </w:p>
        </w:tc>
        <w:tc>
          <w:tcPr>
            <w:tcW w:w="1696" w:type="dxa"/>
            <w:shd w:val="clear" w:color="auto" w:fill="95B3D7" w:themeFill="accent1" w:themeFillTint="99"/>
          </w:tcPr>
          <w:p w14:paraId="5A9C1752" w14:textId="210277EC" w:rsidR="0020597E" w:rsidRPr="00561859" w:rsidRDefault="00E452B9" w:rsidP="008A5577">
            <w:pPr>
              <w:jc w:val="center"/>
              <w:rPr>
                <w:b/>
              </w:rPr>
            </w:pPr>
            <w:ins w:id="337" w:author="Hébert LANMATCHION" w:date="2025-11-05T08:35:00Z">
              <w:r>
                <w:rPr>
                  <w:b/>
                </w:rPr>
                <w:t>7</w:t>
              </w:r>
            </w:ins>
            <w:del w:id="338" w:author="Hébert LANMATCHION" w:date="2025-11-05T08:35:00Z">
              <w:r w:rsidR="0020597E" w:rsidRPr="00561859" w:rsidDel="00E452B9">
                <w:rPr>
                  <w:b/>
                </w:rPr>
                <w:delText>15</w:delText>
              </w:r>
            </w:del>
            <w:r w:rsidR="0020597E" w:rsidRPr="00561859">
              <w:rPr>
                <w:b/>
              </w:rPr>
              <w:t xml:space="preserve"> points</w:t>
            </w:r>
          </w:p>
        </w:tc>
      </w:tr>
      <w:tr w:rsidR="0020597E" w14:paraId="6D0BE64C" w14:textId="77777777" w:rsidTr="008A5577">
        <w:tc>
          <w:tcPr>
            <w:tcW w:w="7366" w:type="dxa"/>
          </w:tcPr>
          <w:p w14:paraId="3D266870" w14:textId="77777777" w:rsidR="0020597E" w:rsidRDefault="0020597E">
            <w:pPr>
              <w:jc w:val="both"/>
              <w:pPrChange w:id="339" w:author="Hébert LANMATCHION" w:date="2025-10-15T19:38:00Z">
                <w:pPr/>
              </w:pPrChange>
            </w:pPr>
            <w:r>
              <w:t xml:space="preserve">Liste des activités/tâches proposées considérées comme nécessaires pour atteindre les objectifs du marché en indiquant clairement la manière dont </w:t>
            </w:r>
          </w:p>
          <w:p w14:paraId="058177F1" w14:textId="77777777" w:rsidR="0020597E" w:rsidRDefault="0020597E" w:rsidP="008A5577">
            <w:r>
              <w:t>ils répondront aux exigences du Cahier des Charges</w:t>
            </w:r>
          </w:p>
        </w:tc>
        <w:tc>
          <w:tcPr>
            <w:tcW w:w="1696" w:type="dxa"/>
          </w:tcPr>
          <w:p w14:paraId="52E31791" w14:textId="77777777" w:rsidR="0020597E" w:rsidRDefault="0020597E" w:rsidP="008A5577">
            <w:pPr>
              <w:jc w:val="center"/>
            </w:pPr>
            <w:r w:rsidRPr="00DF59CE">
              <w:t>5 points</w:t>
            </w:r>
          </w:p>
        </w:tc>
      </w:tr>
      <w:tr w:rsidR="0020597E" w:rsidDel="00E452B9" w14:paraId="4EAC602F" w14:textId="7518C302" w:rsidTr="008A5577">
        <w:trPr>
          <w:del w:id="340" w:author="Hébert LANMATCHION" w:date="2025-11-05T08:35:00Z"/>
        </w:trPr>
        <w:tc>
          <w:tcPr>
            <w:tcW w:w="7366" w:type="dxa"/>
          </w:tcPr>
          <w:p w14:paraId="7C8EDC87" w14:textId="37DEFE1B" w:rsidR="0020597E" w:rsidDel="00E452B9" w:rsidRDefault="0020597E">
            <w:pPr>
              <w:jc w:val="both"/>
              <w:rPr>
                <w:del w:id="341" w:author="Hébert LANMATCHION" w:date="2025-11-05T08:35:00Z"/>
              </w:rPr>
              <w:pPrChange w:id="342" w:author="Hébert LANMATCHION" w:date="2025-10-15T19:38:00Z">
                <w:pPr/>
              </w:pPrChange>
            </w:pPr>
            <w:del w:id="343" w:author="Hébert LANMATCHION" w:date="2025-11-05T08:33:00Z">
              <w:r w:rsidDel="00E452B9">
                <w:delText>Description de la manière dont l’organisation/la société fournira les prestations et les services connexes proposées, y compris la description des qualifications et le niveau de compétence du personnel à affecter à la réalisation des prestations</w:delText>
              </w:r>
            </w:del>
          </w:p>
        </w:tc>
        <w:tc>
          <w:tcPr>
            <w:tcW w:w="1696" w:type="dxa"/>
          </w:tcPr>
          <w:p w14:paraId="0FAF2F0B" w14:textId="00C733BE" w:rsidR="0020597E" w:rsidDel="00E452B9" w:rsidRDefault="0020597E" w:rsidP="008A5577">
            <w:pPr>
              <w:jc w:val="center"/>
              <w:rPr>
                <w:del w:id="344" w:author="Hébert LANMATCHION" w:date="2025-11-05T08:35:00Z"/>
              </w:rPr>
            </w:pPr>
            <w:del w:id="345" w:author="Hébert LANMATCHION" w:date="2025-11-05T08:33:00Z">
              <w:r w:rsidRPr="00DF59CE" w:rsidDel="00E452B9">
                <w:delText>5 points</w:delText>
              </w:r>
            </w:del>
          </w:p>
        </w:tc>
      </w:tr>
      <w:tr w:rsidR="0020597E" w14:paraId="0B2180B7" w14:textId="77777777" w:rsidTr="008A5577">
        <w:tc>
          <w:tcPr>
            <w:tcW w:w="7366" w:type="dxa"/>
          </w:tcPr>
          <w:p w14:paraId="45F2C4D7" w14:textId="77777777" w:rsidR="0020597E" w:rsidRDefault="0020597E">
            <w:pPr>
              <w:jc w:val="both"/>
              <w:pPrChange w:id="346" w:author="Hébert LANMATCHION" w:date="2025-10-15T19:38:00Z">
                <w:pPr/>
              </w:pPrChange>
            </w:pPr>
            <w:r>
              <w:t>La prise en compte des potentialités locales et la durabilité environnementale dans la prestation des services</w:t>
            </w:r>
          </w:p>
        </w:tc>
        <w:tc>
          <w:tcPr>
            <w:tcW w:w="1696" w:type="dxa"/>
          </w:tcPr>
          <w:p w14:paraId="0D7636D0" w14:textId="7D233BAA" w:rsidR="0020597E" w:rsidRDefault="00E452B9" w:rsidP="008A5577">
            <w:pPr>
              <w:jc w:val="center"/>
            </w:pPr>
            <w:ins w:id="347" w:author="Hébert LANMATCHION" w:date="2025-11-05T08:35:00Z">
              <w:r>
                <w:t>2</w:t>
              </w:r>
            </w:ins>
            <w:del w:id="348" w:author="Hébert LANMATCHION" w:date="2025-11-05T08:35:00Z">
              <w:r w:rsidR="0020597E" w:rsidRPr="00DF59CE" w:rsidDel="00E452B9">
                <w:delText>5</w:delText>
              </w:r>
            </w:del>
            <w:r w:rsidR="0020597E" w:rsidRPr="00DF59CE">
              <w:t xml:space="preserve"> points</w:t>
            </w:r>
          </w:p>
        </w:tc>
      </w:tr>
      <w:tr w:rsidR="0020597E" w:rsidRPr="00561859" w14:paraId="605DD6BB" w14:textId="77777777" w:rsidTr="008A5577">
        <w:tc>
          <w:tcPr>
            <w:tcW w:w="7366" w:type="dxa"/>
            <w:shd w:val="clear" w:color="auto" w:fill="95B3D7" w:themeFill="accent1" w:themeFillTint="99"/>
          </w:tcPr>
          <w:p w14:paraId="1F5393F8" w14:textId="77777777" w:rsidR="0020597E" w:rsidRPr="00561859" w:rsidRDefault="0020597E" w:rsidP="008A5577">
            <w:pPr>
              <w:rPr>
                <w:b/>
              </w:rPr>
            </w:pPr>
            <w:r w:rsidRPr="00561859">
              <w:rPr>
                <w:b/>
              </w:rPr>
              <w:t>Assurance qualité</w:t>
            </w:r>
          </w:p>
        </w:tc>
        <w:tc>
          <w:tcPr>
            <w:tcW w:w="1696" w:type="dxa"/>
            <w:shd w:val="clear" w:color="auto" w:fill="95B3D7" w:themeFill="accent1" w:themeFillTint="99"/>
          </w:tcPr>
          <w:p w14:paraId="6460605E" w14:textId="7867C17C" w:rsidR="0020597E" w:rsidRPr="00561859" w:rsidRDefault="00E452B9" w:rsidP="008A5577">
            <w:pPr>
              <w:jc w:val="center"/>
              <w:rPr>
                <w:b/>
              </w:rPr>
            </w:pPr>
            <w:ins w:id="349" w:author="Hébert LANMATCHION" w:date="2025-11-05T08:35:00Z">
              <w:r>
                <w:rPr>
                  <w:b/>
                </w:rPr>
                <w:t>8</w:t>
              </w:r>
            </w:ins>
            <w:del w:id="350" w:author="Hébert LANMATCHION" w:date="2025-11-05T08:35:00Z">
              <w:r w:rsidR="0020597E" w:rsidDel="00E452B9">
                <w:rPr>
                  <w:b/>
                </w:rPr>
                <w:delText>15</w:delText>
              </w:r>
            </w:del>
            <w:r w:rsidR="0020597E">
              <w:rPr>
                <w:b/>
              </w:rPr>
              <w:t xml:space="preserve"> points</w:t>
            </w:r>
          </w:p>
        </w:tc>
      </w:tr>
      <w:tr w:rsidR="0020597E" w14:paraId="16459E76" w14:textId="77777777" w:rsidTr="008A5577">
        <w:tc>
          <w:tcPr>
            <w:tcW w:w="7366" w:type="dxa"/>
          </w:tcPr>
          <w:p w14:paraId="0B03A2F2" w14:textId="77777777" w:rsidR="0020597E" w:rsidRDefault="0020597E">
            <w:pPr>
              <w:jc w:val="both"/>
              <w:pPrChange w:id="351" w:author="Hébert LANMATCHION" w:date="2025-10-15T19:38:00Z">
                <w:pPr/>
              </w:pPrChange>
            </w:pPr>
            <w:r>
              <w:t xml:space="preserve">Les actions et procédures mises en place pour assurer la qualité des </w:t>
            </w:r>
          </w:p>
          <w:p w14:paraId="258EDDAE" w14:textId="77777777" w:rsidR="0020597E" w:rsidRDefault="0020597E" w:rsidP="008A5577">
            <w:r>
              <w:t>services afin de garantir l’hygiène, la santé et la sécurité des usagers</w:t>
            </w:r>
          </w:p>
        </w:tc>
        <w:tc>
          <w:tcPr>
            <w:tcW w:w="1696" w:type="dxa"/>
          </w:tcPr>
          <w:p w14:paraId="74DB25CA" w14:textId="4E839540" w:rsidR="0020597E" w:rsidRDefault="00E452B9" w:rsidP="008A5577">
            <w:pPr>
              <w:jc w:val="center"/>
            </w:pPr>
            <w:ins w:id="352" w:author="Hébert LANMATCHION" w:date="2025-11-05T08:34:00Z">
              <w:r>
                <w:t>5</w:t>
              </w:r>
            </w:ins>
            <w:del w:id="353" w:author="Hébert LANMATCHION" w:date="2025-11-05T08:34:00Z">
              <w:r w:rsidR="0020597E" w:rsidDel="00E452B9">
                <w:delText>3</w:delText>
              </w:r>
            </w:del>
            <w:r w:rsidR="0020597E">
              <w:t xml:space="preserve"> points</w:t>
            </w:r>
          </w:p>
        </w:tc>
      </w:tr>
      <w:tr w:rsidR="0020597E" w14:paraId="3672248C" w14:textId="77777777" w:rsidTr="008A5577">
        <w:tc>
          <w:tcPr>
            <w:tcW w:w="7366" w:type="dxa"/>
          </w:tcPr>
          <w:p w14:paraId="07DCD3E3" w14:textId="76DCD7A8" w:rsidR="0020597E" w:rsidDel="003136FD" w:rsidRDefault="003136FD">
            <w:pPr>
              <w:jc w:val="both"/>
              <w:rPr>
                <w:del w:id="354" w:author="Hébert LANMATCHION" w:date="2025-11-05T08:28:00Z"/>
              </w:rPr>
              <w:pPrChange w:id="355" w:author="Hébert LANMATCHION" w:date="2025-10-15T19:38:00Z">
                <w:pPr/>
              </w:pPrChange>
            </w:pPr>
            <w:ins w:id="356" w:author="Hébert LANMATCHION" w:date="2025-11-05T08:28:00Z">
              <w:r w:rsidRPr="00561859">
                <w:t>Les actions menées pour résoudre les anomalies et les erreurs.</w:t>
              </w:r>
            </w:ins>
            <w:del w:id="357" w:author="Hébert LANMATCHION" w:date="2025-11-05T08:28:00Z">
              <w:r w:rsidR="0020597E" w:rsidDel="003136FD">
                <w:delText xml:space="preserve">Les informations sur les mécanismes de vérification interne du </w:delText>
              </w:r>
            </w:del>
          </w:p>
          <w:p w14:paraId="3DB955BA" w14:textId="7FDE3820" w:rsidR="0020597E" w:rsidRDefault="0020597E" w:rsidP="008A5577">
            <w:del w:id="358" w:author="Hébert LANMATCHION" w:date="2025-11-05T08:28:00Z">
              <w:r w:rsidDel="003136FD">
                <w:delText>soumissionnaire en matière d’assurance de la qualité technique</w:delText>
              </w:r>
            </w:del>
          </w:p>
        </w:tc>
        <w:tc>
          <w:tcPr>
            <w:tcW w:w="1696" w:type="dxa"/>
          </w:tcPr>
          <w:p w14:paraId="0A1A8522" w14:textId="77777777" w:rsidR="0020597E" w:rsidRDefault="0020597E" w:rsidP="008A5577">
            <w:pPr>
              <w:jc w:val="center"/>
            </w:pPr>
            <w:r w:rsidRPr="00145856">
              <w:t>3 points</w:t>
            </w:r>
          </w:p>
        </w:tc>
      </w:tr>
      <w:tr w:rsidR="0020597E" w:rsidDel="00E452B9" w14:paraId="135DB0A1" w14:textId="3C80F546" w:rsidTr="008A5577">
        <w:trPr>
          <w:del w:id="359" w:author="Hébert LANMATCHION" w:date="2025-11-05T08:34:00Z"/>
        </w:trPr>
        <w:tc>
          <w:tcPr>
            <w:tcW w:w="7366" w:type="dxa"/>
          </w:tcPr>
          <w:p w14:paraId="53F0D55E" w14:textId="2ED2580F" w:rsidR="0020597E" w:rsidDel="00E452B9" w:rsidRDefault="0020597E" w:rsidP="008A5577">
            <w:pPr>
              <w:rPr>
                <w:del w:id="360" w:author="Hébert LANMATCHION" w:date="2025-11-05T08:34:00Z"/>
              </w:rPr>
            </w:pPr>
            <w:del w:id="361" w:author="Hébert LANMATCHION" w:date="2025-11-05T08:28:00Z">
              <w:r w:rsidRPr="00561859" w:rsidDel="003136FD">
                <w:delText>Le rôle des employés dans la démarche qualité</w:delText>
              </w:r>
            </w:del>
          </w:p>
        </w:tc>
        <w:tc>
          <w:tcPr>
            <w:tcW w:w="1696" w:type="dxa"/>
          </w:tcPr>
          <w:p w14:paraId="59364E10" w14:textId="5EF6C8C4" w:rsidR="0020597E" w:rsidDel="00E452B9" w:rsidRDefault="0020597E" w:rsidP="008A5577">
            <w:pPr>
              <w:jc w:val="center"/>
              <w:rPr>
                <w:del w:id="362" w:author="Hébert LANMATCHION" w:date="2025-11-05T08:34:00Z"/>
              </w:rPr>
            </w:pPr>
            <w:del w:id="363" w:author="Hébert LANMATCHION" w:date="2025-11-05T08:34:00Z">
              <w:r w:rsidRPr="00145856" w:rsidDel="00E452B9">
                <w:delText>3 points</w:delText>
              </w:r>
            </w:del>
          </w:p>
        </w:tc>
      </w:tr>
      <w:tr w:rsidR="0020597E" w:rsidDel="00E452B9" w14:paraId="23E168DC" w14:textId="0C9A9B50" w:rsidTr="008A5577">
        <w:trPr>
          <w:del w:id="364" w:author="Hébert LANMATCHION" w:date="2025-11-05T08:34:00Z"/>
        </w:trPr>
        <w:tc>
          <w:tcPr>
            <w:tcW w:w="7366" w:type="dxa"/>
          </w:tcPr>
          <w:p w14:paraId="0C4DCAC9" w14:textId="3A4E51C0" w:rsidR="0020597E" w:rsidDel="00E452B9" w:rsidRDefault="0020597E" w:rsidP="008A5577">
            <w:pPr>
              <w:rPr>
                <w:del w:id="365" w:author="Hébert LANMATCHION" w:date="2025-11-05T08:34:00Z"/>
              </w:rPr>
            </w:pPr>
            <w:del w:id="366" w:author="Hébert LANMATCHION" w:date="2025-11-05T08:28:00Z">
              <w:r w:rsidRPr="00561859" w:rsidDel="003136FD">
                <w:delText>La charte qualit</w:delText>
              </w:r>
              <w:r w:rsidDel="003136FD">
                <w:delText>é de l'entreprise, si existante</w:delText>
              </w:r>
            </w:del>
          </w:p>
        </w:tc>
        <w:tc>
          <w:tcPr>
            <w:tcW w:w="1696" w:type="dxa"/>
          </w:tcPr>
          <w:p w14:paraId="1F6940A3" w14:textId="2F0FCF90" w:rsidR="0020597E" w:rsidDel="00E452B9" w:rsidRDefault="0020597E" w:rsidP="008A5577">
            <w:pPr>
              <w:jc w:val="center"/>
              <w:rPr>
                <w:del w:id="367" w:author="Hébert LANMATCHION" w:date="2025-11-05T08:34:00Z"/>
              </w:rPr>
            </w:pPr>
            <w:del w:id="368" w:author="Hébert LANMATCHION" w:date="2025-11-05T08:34:00Z">
              <w:r w:rsidRPr="00145856" w:rsidDel="00E452B9">
                <w:delText>3 points</w:delText>
              </w:r>
            </w:del>
          </w:p>
        </w:tc>
      </w:tr>
      <w:tr w:rsidR="0020597E" w:rsidDel="00E452B9" w14:paraId="027F8D2A" w14:textId="7CC6F1C1" w:rsidTr="008A5577">
        <w:trPr>
          <w:del w:id="369" w:author="Hébert LANMATCHION" w:date="2025-11-05T08:34:00Z"/>
        </w:trPr>
        <w:tc>
          <w:tcPr>
            <w:tcW w:w="7366" w:type="dxa"/>
          </w:tcPr>
          <w:p w14:paraId="198089E1" w14:textId="2244F0EE" w:rsidR="0020597E" w:rsidDel="00E452B9" w:rsidRDefault="0020597E" w:rsidP="008A5577">
            <w:pPr>
              <w:rPr>
                <w:del w:id="370" w:author="Hébert LANMATCHION" w:date="2025-11-05T08:34:00Z"/>
              </w:rPr>
            </w:pPr>
            <w:del w:id="371" w:author="Hébert LANMATCHION" w:date="2025-11-05T08:28:00Z">
              <w:r w:rsidRPr="00561859" w:rsidDel="003136FD">
                <w:delText>Les actions menées pour résoudre les anomalies et les erreurs.</w:delText>
              </w:r>
            </w:del>
          </w:p>
        </w:tc>
        <w:tc>
          <w:tcPr>
            <w:tcW w:w="1696" w:type="dxa"/>
          </w:tcPr>
          <w:p w14:paraId="73363AED" w14:textId="08FD698D" w:rsidR="0020597E" w:rsidDel="00E452B9" w:rsidRDefault="0020597E" w:rsidP="008A5577">
            <w:pPr>
              <w:jc w:val="center"/>
              <w:rPr>
                <w:del w:id="372" w:author="Hébert LANMATCHION" w:date="2025-11-05T08:34:00Z"/>
              </w:rPr>
            </w:pPr>
            <w:del w:id="373" w:author="Hébert LANMATCHION" w:date="2025-11-05T08:34:00Z">
              <w:r w:rsidRPr="00145856" w:rsidDel="00E452B9">
                <w:delText>3 points</w:delText>
              </w:r>
            </w:del>
          </w:p>
        </w:tc>
      </w:tr>
    </w:tbl>
    <w:p w14:paraId="6501B937" w14:textId="53CF0F12" w:rsidR="008C094C" w:rsidRPr="008C094C" w:rsidDel="00D3022E" w:rsidRDefault="008C094C" w:rsidP="008C094C">
      <w:pPr>
        <w:jc w:val="both"/>
        <w:rPr>
          <w:del w:id="374" w:author="Hébert LANMATCHION" w:date="2025-10-17T10:33:00Z"/>
          <w:rFonts w:ascii="Calibri" w:hAnsi="Calibri"/>
          <w:sz w:val="22"/>
          <w:szCs w:val="22"/>
        </w:rPr>
      </w:pPr>
    </w:p>
    <w:p w14:paraId="71AD2B3A" w14:textId="77777777" w:rsidR="008C094C" w:rsidRPr="008C094C" w:rsidRDefault="008C094C" w:rsidP="008C094C">
      <w:pPr>
        <w:jc w:val="both"/>
        <w:rPr>
          <w:rFonts w:ascii="Calibri" w:hAnsi="Calibri"/>
          <w:sz w:val="22"/>
          <w:szCs w:val="22"/>
        </w:rPr>
      </w:pPr>
    </w:p>
    <w:p w14:paraId="1B603B85" w14:textId="06DFB264" w:rsidR="008C094C" w:rsidRPr="0020597E" w:rsidRDefault="008C094C" w:rsidP="004D4A29">
      <w:pPr>
        <w:pStyle w:val="Paragraphedeliste"/>
        <w:numPr>
          <w:ilvl w:val="0"/>
          <w:numId w:val="13"/>
        </w:numPr>
        <w:jc w:val="both"/>
        <w:rPr>
          <w:rFonts w:ascii="Calibri" w:hAnsi="Calibri"/>
          <w:b/>
          <w:sz w:val="22"/>
          <w:szCs w:val="22"/>
        </w:rPr>
      </w:pPr>
      <w:r w:rsidRPr="0020597E">
        <w:rPr>
          <w:rFonts w:ascii="Calibri" w:hAnsi="Calibri"/>
          <w:b/>
          <w:sz w:val="22"/>
          <w:szCs w:val="22"/>
        </w:rPr>
        <w:t xml:space="preserve">Critère 2 : offre financière : </w:t>
      </w:r>
      <w:ins w:id="375" w:author="Hébert LANMATCHION" w:date="2025-11-05T08:38:00Z">
        <w:r w:rsidR="00E452B9">
          <w:rPr>
            <w:rFonts w:ascii="Calibri" w:hAnsi="Calibri"/>
            <w:b/>
            <w:sz w:val="22"/>
            <w:szCs w:val="22"/>
          </w:rPr>
          <w:t>5</w:t>
        </w:r>
      </w:ins>
      <w:del w:id="376" w:author="Hébert LANMATCHION" w:date="2025-11-05T08:38:00Z">
        <w:r w:rsidRPr="0020597E" w:rsidDel="00E452B9">
          <w:rPr>
            <w:rFonts w:ascii="Calibri" w:hAnsi="Calibri"/>
            <w:b/>
            <w:sz w:val="22"/>
            <w:szCs w:val="22"/>
          </w:rPr>
          <w:delText>6</w:delText>
        </w:r>
      </w:del>
      <w:r w:rsidRPr="0020597E">
        <w:rPr>
          <w:rFonts w:ascii="Calibri" w:hAnsi="Calibri"/>
          <w:b/>
          <w:sz w:val="22"/>
          <w:szCs w:val="22"/>
        </w:rPr>
        <w:t xml:space="preserve">0 points </w:t>
      </w:r>
    </w:p>
    <w:p w14:paraId="792A5A1B" w14:textId="0D05CCA5" w:rsidR="008C094C" w:rsidRPr="008C094C" w:rsidDel="00D3022E" w:rsidRDefault="008C094C" w:rsidP="008C094C">
      <w:pPr>
        <w:jc w:val="both"/>
        <w:rPr>
          <w:del w:id="377" w:author="Hébert LANMATCHION" w:date="2025-10-17T10:33:00Z"/>
          <w:rFonts w:ascii="Calibri" w:hAnsi="Calibri"/>
          <w:sz w:val="22"/>
          <w:szCs w:val="22"/>
        </w:rPr>
      </w:pPr>
    </w:p>
    <w:p w14:paraId="68CFC1E8" w14:textId="5275E799" w:rsidR="008C094C" w:rsidRDefault="008C094C" w:rsidP="008C094C">
      <w:pPr>
        <w:jc w:val="both"/>
        <w:rPr>
          <w:rFonts w:ascii="Calibri" w:hAnsi="Calibri"/>
          <w:sz w:val="22"/>
          <w:szCs w:val="22"/>
        </w:rPr>
      </w:pPr>
    </w:p>
    <w:p w14:paraId="041DC5A5" w14:textId="246F99BE" w:rsidR="0020597E" w:rsidRPr="0020597E" w:rsidRDefault="0020597E" w:rsidP="004D4A29">
      <w:pPr>
        <w:pStyle w:val="Paragraphedeliste"/>
        <w:numPr>
          <w:ilvl w:val="3"/>
          <w:numId w:val="4"/>
        </w:numPr>
        <w:shd w:val="clear" w:color="auto" w:fill="DBE5F1" w:themeFill="accent1" w:themeFillTint="33"/>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Conclusion de l’accord-cadre</w:t>
      </w:r>
    </w:p>
    <w:p w14:paraId="1042BEF0" w14:textId="77777777" w:rsidR="0020597E" w:rsidRPr="008C094C" w:rsidRDefault="0020597E" w:rsidP="008C094C">
      <w:pPr>
        <w:jc w:val="both"/>
        <w:rPr>
          <w:rFonts w:ascii="Calibri" w:hAnsi="Calibri"/>
          <w:sz w:val="22"/>
          <w:szCs w:val="22"/>
        </w:rPr>
      </w:pPr>
    </w:p>
    <w:p w14:paraId="39C6566A" w14:textId="1E3655D5" w:rsidR="008C094C" w:rsidRPr="008C094C" w:rsidRDefault="008C094C" w:rsidP="008C094C">
      <w:pPr>
        <w:jc w:val="both"/>
        <w:rPr>
          <w:rFonts w:ascii="Calibri" w:hAnsi="Calibri"/>
          <w:sz w:val="22"/>
          <w:szCs w:val="22"/>
        </w:rPr>
      </w:pPr>
      <w:r w:rsidRPr="008C094C">
        <w:rPr>
          <w:rFonts w:ascii="Calibri" w:hAnsi="Calibri"/>
          <w:sz w:val="22"/>
          <w:szCs w:val="22"/>
        </w:rPr>
        <w:t>L’accord-cadre sera conclu avec au moins trois soumissionnaires</w:t>
      </w:r>
      <w:ins w:id="378" w:author="Hébert LANMATCHION" w:date="2025-11-05T08:38:00Z">
        <w:r w:rsidR="00E452B9">
          <w:rPr>
            <w:rFonts w:ascii="Calibri" w:hAnsi="Calibri"/>
            <w:sz w:val="22"/>
            <w:szCs w:val="22"/>
          </w:rPr>
          <w:t xml:space="preserve"> (un soumissionnaire par lot)</w:t>
        </w:r>
      </w:ins>
      <w:r w:rsidRPr="008C094C">
        <w:rPr>
          <w:rFonts w:ascii="Calibri" w:hAnsi="Calibri"/>
          <w:sz w:val="22"/>
          <w:szCs w:val="22"/>
        </w:rPr>
        <w:t xml:space="preserve"> qui ont remis l’offre régulière économiquement la plus avantageuse pour le poste. </w:t>
      </w:r>
    </w:p>
    <w:p w14:paraId="08EDFE19" w14:textId="77777777" w:rsidR="008C094C" w:rsidRPr="008C094C" w:rsidRDefault="008C094C" w:rsidP="008C094C">
      <w:pPr>
        <w:jc w:val="both"/>
        <w:rPr>
          <w:rFonts w:ascii="Calibri" w:hAnsi="Calibri"/>
          <w:sz w:val="22"/>
          <w:szCs w:val="22"/>
        </w:rPr>
      </w:pPr>
      <w:r w:rsidRPr="008C094C">
        <w:rPr>
          <w:rFonts w:ascii="Calibri" w:hAnsi="Calibri"/>
          <w:sz w:val="22"/>
          <w:szCs w:val="22"/>
        </w:rPr>
        <w:t>Le pouvoir adjudicateur se réserve aussi le droit de ne conclure un accord-cadre que pour certain(s) poste(s).</w:t>
      </w:r>
    </w:p>
    <w:p w14:paraId="2D39B38A" w14:textId="77777777" w:rsidR="008C094C" w:rsidRPr="008C094C" w:rsidRDefault="008C094C" w:rsidP="008C094C">
      <w:pPr>
        <w:jc w:val="both"/>
        <w:rPr>
          <w:rFonts w:ascii="Calibri" w:hAnsi="Calibri"/>
          <w:sz w:val="22"/>
          <w:szCs w:val="22"/>
        </w:rPr>
      </w:pPr>
      <w:r w:rsidRPr="008C094C">
        <w:rPr>
          <w:rFonts w:ascii="Calibri" w:hAnsi="Calibri"/>
          <w:sz w:val="22"/>
          <w:szCs w:val="22"/>
        </w:rPr>
        <w:t>Les documents qui régissent l’accord-cadre sont :</w:t>
      </w:r>
    </w:p>
    <w:p w14:paraId="23CCA056" w14:textId="11AB53F1" w:rsidR="0020597E" w:rsidRDefault="0020597E" w:rsidP="004D4A29">
      <w:pPr>
        <w:pStyle w:val="Paragraphedeliste"/>
        <w:numPr>
          <w:ilvl w:val="0"/>
          <w:numId w:val="14"/>
        </w:numPr>
        <w:jc w:val="both"/>
        <w:rPr>
          <w:rFonts w:ascii="Calibri" w:hAnsi="Calibri"/>
          <w:sz w:val="22"/>
          <w:szCs w:val="22"/>
        </w:rPr>
      </w:pPr>
      <w:r>
        <w:rPr>
          <w:rFonts w:ascii="Calibri" w:hAnsi="Calibri"/>
          <w:sz w:val="22"/>
          <w:szCs w:val="22"/>
        </w:rPr>
        <w:t>L</w:t>
      </w:r>
      <w:r w:rsidR="008C094C" w:rsidRPr="0020597E">
        <w:rPr>
          <w:rFonts w:ascii="Calibri" w:hAnsi="Calibri"/>
          <w:sz w:val="22"/>
          <w:szCs w:val="22"/>
        </w:rPr>
        <w:t>e présent CC et ses annexes ;</w:t>
      </w:r>
    </w:p>
    <w:p w14:paraId="27C165AA" w14:textId="77777777" w:rsidR="0020597E" w:rsidRDefault="0020597E" w:rsidP="004D4A29">
      <w:pPr>
        <w:pStyle w:val="Paragraphedeliste"/>
        <w:numPr>
          <w:ilvl w:val="0"/>
          <w:numId w:val="14"/>
        </w:numPr>
        <w:jc w:val="both"/>
        <w:rPr>
          <w:rFonts w:ascii="Calibri" w:hAnsi="Calibri"/>
          <w:sz w:val="22"/>
          <w:szCs w:val="22"/>
        </w:rPr>
      </w:pPr>
      <w:r>
        <w:rPr>
          <w:rFonts w:ascii="Calibri" w:hAnsi="Calibri"/>
          <w:sz w:val="22"/>
          <w:szCs w:val="22"/>
        </w:rPr>
        <w:t>L</w:t>
      </w:r>
      <w:r w:rsidR="008C094C" w:rsidRPr="0020597E">
        <w:rPr>
          <w:rFonts w:ascii="Calibri" w:hAnsi="Calibri"/>
          <w:sz w:val="22"/>
          <w:szCs w:val="22"/>
        </w:rPr>
        <w:t>’offre approuvée et toutes ses annexes ;</w:t>
      </w:r>
    </w:p>
    <w:p w14:paraId="4D8D80D7" w14:textId="77777777" w:rsidR="0020597E" w:rsidRDefault="0020597E" w:rsidP="004D4A29">
      <w:pPr>
        <w:pStyle w:val="Paragraphedeliste"/>
        <w:numPr>
          <w:ilvl w:val="0"/>
          <w:numId w:val="14"/>
        </w:numPr>
        <w:jc w:val="both"/>
        <w:rPr>
          <w:rFonts w:ascii="Calibri" w:hAnsi="Calibri"/>
          <w:sz w:val="22"/>
          <w:szCs w:val="22"/>
        </w:rPr>
      </w:pPr>
      <w:r>
        <w:rPr>
          <w:rFonts w:ascii="Calibri" w:hAnsi="Calibri"/>
          <w:sz w:val="22"/>
          <w:szCs w:val="22"/>
        </w:rPr>
        <w:t>L</w:t>
      </w:r>
      <w:r w:rsidR="008C094C" w:rsidRPr="0020597E">
        <w:rPr>
          <w:rFonts w:ascii="Calibri" w:hAnsi="Calibri"/>
          <w:sz w:val="22"/>
          <w:szCs w:val="22"/>
        </w:rPr>
        <w:t>a notification de la décision de la conclusion de l’accord ;</w:t>
      </w:r>
    </w:p>
    <w:p w14:paraId="6E17FB3C" w14:textId="400037E8" w:rsidR="008C094C" w:rsidRPr="0020597E" w:rsidRDefault="0020597E" w:rsidP="004D4A29">
      <w:pPr>
        <w:pStyle w:val="Paragraphedeliste"/>
        <w:numPr>
          <w:ilvl w:val="0"/>
          <w:numId w:val="14"/>
        </w:numPr>
        <w:jc w:val="both"/>
        <w:rPr>
          <w:rFonts w:ascii="Calibri" w:hAnsi="Calibri"/>
          <w:sz w:val="22"/>
          <w:szCs w:val="22"/>
        </w:rPr>
      </w:pPr>
      <w:r>
        <w:rPr>
          <w:rFonts w:ascii="Calibri" w:hAnsi="Calibri"/>
          <w:sz w:val="22"/>
          <w:szCs w:val="22"/>
        </w:rPr>
        <w:lastRenderedPageBreak/>
        <w:t>L</w:t>
      </w:r>
      <w:r w:rsidR="008C094C" w:rsidRPr="0020597E">
        <w:rPr>
          <w:rFonts w:ascii="Calibri" w:hAnsi="Calibri"/>
          <w:sz w:val="22"/>
          <w:szCs w:val="22"/>
        </w:rPr>
        <w:t>e cas échéant, les documents éventuels ultérieurs, acceptés et signés par les deux parties.</w:t>
      </w:r>
    </w:p>
    <w:p w14:paraId="604E2E37" w14:textId="2ED7D533" w:rsidR="00C90734" w:rsidRDefault="00C90734" w:rsidP="00C85939">
      <w:pPr>
        <w:jc w:val="both"/>
        <w:rPr>
          <w:rFonts w:ascii="Calibri" w:hAnsi="Calibri"/>
          <w:sz w:val="22"/>
          <w:szCs w:val="22"/>
        </w:rPr>
      </w:pPr>
    </w:p>
    <w:sectPr w:rsidR="00C90734" w:rsidSect="00932E04">
      <w:headerReference w:type="even" r:id="rId9"/>
      <w:headerReference w:type="default" r:id="rId10"/>
      <w:footerReference w:type="even" r:id="rId11"/>
      <w:footerReference w:type="default" r:id="rId12"/>
      <w:headerReference w:type="first" r:id="rId13"/>
      <w:footerReference w:type="first" r:id="rId14"/>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865DDE" w14:textId="77777777" w:rsidR="0022360C" w:rsidRDefault="0022360C">
      <w:r>
        <w:separator/>
      </w:r>
    </w:p>
  </w:endnote>
  <w:endnote w:type="continuationSeparator" w:id="0">
    <w:p w14:paraId="0F030F8D" w14:textId="77777777" w:rsidR="0022360C" w:rsidRDefault="00223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AA7A3" w14:textId="77777777" w:rsidR="00241E7F" w:rsidRDefault="00241E7F" w:rsidP="00261E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BDE012" w14:textId="77777777" w:rsidR="00241E7F" w:rsidRDefault="00241E7F" w:rsidP="0056140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AAA1C" w14:textId="26AFC264" w:rsidR="00241E7F" w:rsidRPr="00F37989" w:rsidRDefault="00241E7F" w:rsidP="00261EB0">
    <w:pPr>
      <w:pStyle w:val="Pieddepage"/>
      <w:framePr w:wrap="around" w:vAnchor="text" w:hAnchor="margin" w:xAlign="right" w:y="1"/>
      <w:rPr>
        <w:rStyle w:val="Numrodepage"/>
        <w:rFonts w:ascii="Calibri" w:hAnsi="Calibri"/>
        <w:sz w:val="20"/>
        <w:szCs w:val="20"/>
      </w:rPr>
    </w:pPr>
    <w:r w:rsidRPr="00F37989">
      <w:rPr>
        <w:rStyle w:val="Numrodepage"/>
        <w:rFonts w:ascii="Calibri" w:hAnsi="Calibri"/>
        <w:sz w:val="20"/>
        <w:szCs w:val="20"/>
      </w:rPr>
      <w:fldChar w:fldCharType="begin"/>
    </w:r>
    <w:r w:rsidRPr="00F37989">
      <w:rPr>
        <w:rStyle w:val="Numrodepage"/>
        <w:rFonts w:ascii="Calibri" w:hAnsi="Calibri"/>
        <w:sz w:val="20"/>
        <w:szCs w:val="20"/>
      </w:rPr>
      <w:instrText xml:space="preserve">PAGE  </w:instrText>
    </w:r>
    <w:r w:rsidRPr="00F37989">
      <w:rPr>
        <w:rStyle w:val="Numrodepage"/>
        <w:rFonts w:ascii="Calibri" w:hAnsi="Calibri"/>
        <w:sz w:val="20"/>
        <w:szCs w:val="20"/>
      </w:rPr>
      <w:fldChar w:fldCharType="separate"/>
    </w:r>
    <w:r w:rsidR="0049290E">
      <w:rPr>
        <w:rStyle w:val="Numrodepage"/>
        <w:rFonts w:ascii="Calibri" w:hAnsi="Calibri"/>
        <w:noProof/>
        <w:sz w:val="20"/>
        <w:szCs w:val="20"/>
      </w:rPr>
      <w:t>11</w:t>
    </w:r>
    <w:r w:rsidRPr="00F37989">
      <w:rPr>
        <w:rStyle w:val="Numrodepage"/>
        <w:rFonts w:ascii="Calibri" w:hAnsi="Calibri"/>
        <w:sz w:val="20"/>
        <w:szCs w:val="20"/>
      </w:rPr>
      <w:fldChar w:fldCharType="end"/>
    </w:r>
  </w:p>
  <w:p w14:paraId="47A7F565" w14:textId="593BEFF5" w:rsidR="00241E7F" w:rsidRPr="001C1FC5" w:rsidRDefault="00241E7F"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Pr>
        <w:rFonts w:asciiTheme="minorHAnsi" w:hAnsiTheme="minorHAnsi" w:cs="Arial"/>
        <w:sz w:val="16"/>
        <w:szCs w:val="16"/>
      </w:rPr>
      <w:t>SIRET : 808 734 792</w:t>
    </w:r>
    <w:r w:rsidRPr="00E85978">
      <w:rPr>
        <w:rFonts w:asciiTheme="minorHAnsi" w:hAnsiTheme="minorHAnsi" w:cs="Arial"/>
        <w:sz w:val="16"/>
        <w:szCs w:val="16"/>
      </w:rPr>
      <w:t xml:space="preserve"> </w:t>
    </w:r>
    <w:r>
      <w:rPr>
        <w:rFonts w:asciiTheme="minorHAnsi" w:hAnsiTheme="minorHAnsi" w:cs="Arial"/>
        <w:sz w:val="16"/>
        <w:szCs w:val="16"/>
      </w:rPr>
      <w:t>– 40 Boulevar</w:t>
    </w:r>
    <w:r w:rsidRPr="001C1FC5">
      <w:rPr>
        <w:rFonts w:asciiTheme="minorHAnsi" w:hAnsiTheme="minorHAnsi" w:cs="Arial"/>
        <w:sz w:val="16"/>
        <w:szCs w:val="16"/>
      </w:rPr>
      <w:t xml:space="preserve">d </w:t>
    </w:r>
    <w:r>
      <w:rPr>
        <w:rFonts w:asciiTheme="minorHAnsi" w:hAnsiTheme="minorHAnsi" w:cs="Arial"/>
        <w:sz w:val="16"/>
        <w:szCs w:val="16"/>
      </w:rPr>
      <w:t>de Port-Royal, 75</w:t>
    </w:r>
    <w:r w:rsidRPr="001C1FC5">
      <w:rPr>
        <w:rFonts w:asciiTheme="minorHAnsi" w:hAnsiTheme="minorHAnsi" w:cs="Arial"/>
        <w:sz w:val="16"/>
        <w:szCs w:val="16"/>
      </w:rPr>
      <w:t>005 PARIS– France</w:t>
    </w:r>
  </w:p>
  <w:p w14:paraId="3FC0A592" w14:textId="77777777" w:rsidR="00241E7F" w:rsidRDefault="00241E7F" w:rsidP="00932E04">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5E8B1" w14:textId="42EBBC7D" w:rsidR="00241E7F" w:rsidRPr="001C1FC5" w:rsidRDefault="00241E7F"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Pr>
        <w:rFonts w:asciiTheme="minorHAnsi" w:hAnsiTheme="minorHAnsi" w:cs="Arial"/>
        <w:sz w:val="16"/>
        <w:szCs w:val="16"/>
      </w:rPr>
      <w:t>SIRET : 808 734 792</w:t>
    </w:r>
    <w:r w:rsidRPr="00E85978">
      <w:rPr>
        <w:rFonts w:asciiTheme="minorHAnsi" w:hAnsiTheme="minorHAnsi" w:cs="Arial"/>
        <w:sz w:val="16"/>
        <w:szCs w:val="16"/>
      </w:rPr>
      <w:t xml:space="preserve"> </w:t>
    </w:r>
    <w:r>
      <w:rPr>
        <w:rFonts w:asciiTheme="minorHAnsi" w:hAnsiTheme="minorHAnsi" w:cs="Arial"/>
        <w:sz w:val="16"/>
        <w:szCs w:val="16"/>
      </w:rPr>
      <w:t>– 40 Boulevar</w:t>
    </w:r>
    <w:r w:rsidRPr="001C1FC5">
      <w:rPr>
        <w:rFonts w:asciiTheme="minorHAnsi" w:hAnsiTheme="minorHAnsi" w:cs="Arial"/>
        <w:sz w:val="16"/>
        <w:szCs w:val="16"/>
      </w:rPr>
      <w:t>d</w:t>
    </w:r>
    <w:r>
      <w:rPr>
        <w:rFonts w:asciiTheme="minorHAnsi" w:hAnsiTheme="minorHAnsi" w:cs="Arial"/>
        <w:sz w:val="16"/>
        <w:szCs w:val="16"/>
      </w:rPr>
      <w:t xml:space="preserve"> de</w:t>
    </w:r>
    <w:r w:rsidRPr="001C1FC5">
      <w:rPr>
        <w:rFonts w:asciiTheme="minorHAnsi" w:hAnsiTheme="minorHAnsi" w:cs="Arial"/>
        <w:sz w:val="16"/>
        <w:szCs w:val="16"/>
      </w:rPr>
      <w:t xml:space="preserve"> Port</w:t>
    </w:r>
    <w:r>
      <w:rPr>
        <w:rFonts w:asciiTheme="minorHAnsi" w:hAnsiTheme="minorHAnsi" w:cs="Arial"/>
        <w:sz w:val="16"/>
        <w:szCs w:val="16"/>
      </w:rPr>
      <w:t>-Royal, 75</w:t>
    </w:r>
    <w:r w:rsidRPr="001C1FC5">
      <w:rPr>
        <w:rFonts w:asciiTheme="minorHAnsi" w:hAnsiTheme="minorHAnsi" w:cs="Arial"/>
        <w:sz w:val="16"/>
        <w:szCs w:val="16"/>
      </w:rPr>
      <w:t>005 PARIS– France</w:t>
    </w:r>
  </w:p>
  <w:p w14:paraId="32EF77A7" w14:textId="042EE108" w:rsidR="00241E7F" w:rsidRPr="00283E74" w:rsidRDefault="00241E7F" w:rsidP="00870B8F">
    <w:pPr>
      <w:pStyle w:val="Pieddepage"/>
      <w:tabs>
        <w:tab w:val="clear" w:pos="4536"/>
      </w:tabs>
      <w:rPr>
        <w:rFonts w:asciiTheme="minorHAnsi" w:hAnsiTheme="minorHAnsi"/>
        <w:sz w:val="22"/>
      </w:rPr>
    </w:pPr>
    <w:r w:rsidRPr="00283E74">
      <w:rPr>
        <w:rFonts w:asciiTheme="minorHAnsi" w:hAnsiTheme="minorHAnsi"/>
        <w:sz w:val="22"/>
      </w:rPr>
      <w:tab/>
    </w:r>
    <w:r>
      <w:rPr>
        <w:rFonts w:asciiTheme="minorHAnsi" w:hAnsiTheme="minorHAnsi"/>
        <w:sz w:val="22"/>
      </w:rPr>
      <w:t xml:space="preserve"> </w:t>
    </w:r>
    <w:r w:rsidRPr="00283E74">
      <w:rPr>
        <w:rFonts w:asciiTheme="minorHAnsi" w:hAnsiTheme="minorHAnsi"/>
        <w:sz w:val="22"/>
      </w:rPr>
      <w:t xml:space="preserve"> </w:t>
    </w:r>
  </w:p>
  <w:p w14:paraId="7E9E8931" w14:textId="182A89A7" w:rsidR="00241E7F" w:rsidRPr="00283E74" w:rsidRDefault="00241E7F" w:rsidP="00283E74">
    <w:pPr>
      <w:pStyle w:val="Pieddepage"/>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5F3DDC" w14:textId="77777777" w:rsidR="0022360C" w:rsidRDefault="0022360C">
      <w:r>
        <w:separator/>
      </w:r>
    </w:p>
  </w:footnote>
  <w:footnote w:type="continuationSeparator" w:id="0">
    <w:p w14:paraId="5DE419AA" w14:textId="77777777" w:rsidR="0022360C" w:rsidRDefault="002236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39D88" w14:textId="77777777" w:rsidR="00241E7F" w:rsidRDefault="00241E7F">
    <w:pPr>
      <w:pStyle w:val="En-tte"/>
    </w:pPr>
    <w:r>
      <w:rPr>
        <w:noProof/>
      </w:rPr>
      <w:drawing>
        <wp:anchor distT="0" distB="0" distL="114300" distR="114300" simplePos="0" relativeHeight="251656192"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22360C">
      <w:rPr>
        <w:noProof/>
      </w:rPr>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7216;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64378" w14:textId="247ED109" w:rsidR="00241E7F" w:rsidRPr="00707B69" w:rsidRDefault="00241E7F" w:rsidP="00932E04">
    <w:pPr>
      <w:pStyle w:val="En-tte"/>
      <w:rPr>
        <w:rFonts w:ascii="Calibri" w:hAnsi="Calibri" w:cs="Arial"/>
      </w:rPr>
    </w:pPr>
    <w:r w:rsidRPr="001C1FC5">
      <w:rPr>
        <w:rFonts w:cs="Arial"/>
        <w:noProof/>
        <w:sz w:val="16"/>
        <w:szCs w:val="16"/>
      </w:rPr>
      <w:drawing>
        <wp:anchor distT="0" distB="0" distL="114300" distR="114300" simplePos="0" relativeHeight="251658240" behindDoc="0" locked="0" layoutInCell="1" allowOverlap="1" wp14:anchorId="30260F2D" wp14:editId="78BB70E7">
          <wp:simplePos x="0" y="0"/>
          <wp:positionH relativeFrom="column">
            <wp:posOffset>-114300</wp:posOffset>
          </wp:positionH>
          <wp:positionV relativeFrom="paragraph">
            <wp:posOffset>-295910</wp:posOffset>
          </wp:positionV>
          <wp:extent cx="1259840" cy="4191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3772FA7" w14:textId="40999A4C" w:rsidR="00241E7F" w:rsidRPr="00972A8E" w:rsidRDefault="00241E7F" w:rsidP="00932E04">
    <w:pPr>
      <w:pStyle w:val="En-tte"/>
      <w:tabs>
        <w:tab w:val="clear" w:pos="4536"/>
        <w:tab w:val="clear" w:pos="9072"/>
        <w:tab w:val="right" w:pos="9781"/>
      </w:tabs>
      <w:rPr>
        <w:rFonts w:ascii="Calibri" w:hAnsi="Calibri" w:cs="Arial"/>
        <w:sz w:val="18"/>
        <w:u w:val="single"/>
        <w:lang w:val="en-US"/>
      </w:rPr>
    </w:pPr>
    <w:r>
      <w:rPr>
        <w:rFonts w:ascii="Calibri" w:hAnsi="Calibri" w:cs="Arial"/>
        <w:b/>
        <w:smallCaps/>
        <w:lang w:val="en-US"/>
      </w:rPr>
      <w:t>cahier des charges</w:t>
    </w:r>
  </w:p>
  <w:p w14:paraId="3E6C0A6F" w14:textId="0FC1B7B2" w:rsidR="00241E7F" w:rsidRPr="00972A8E" w:rsidRDefault="00241E7F" w:rsidP="00932E04">
    <w:pPr>
      <w:pStyle w:val="En-tte"/>
      <w:tabs>
        <w:tab w:val="clear" w:pos="4536"/>
        <w:tab w:val="clear" w:pos="9072"/>
        <w:tab w:val="right" w:pos="9781"/>
      </w:tabs>
      <w:rPr>
        <w:rFonts w:ascii="Calibri" w:hAnsi="Calibri" w:cs="Arial"/>
        <w:sz w:val="18"/>
        <w:u w:val="single"/>
        <w:lang w:val="en-US"/>
      </w:rPr>
    </w:pPr>
    <w:r w:rsidRPr="00972A8E">
      <w:rPr>
        <w:rFonts w:ascii="Calibri" w:hAnsi="Calibri" w:cs="Arial"/>
        <w:sz w:val="18"/>
        <w:u w:val="single"/>
        <w:lang w:val="en-US"/>
      </w:rPr>
      <w:tab/>
    </w:r>
  </w:p>
  <w:p w14:paraId="51D92C66" w14:textId="77777777" w:rsidR="00241E7F" w:rsidRPr="00972A8E" w:rsidRDefault="00241E7F" w:rsidP="00932E04">
    <w:pPr>
      <w:pStyle w:val="En-tte"/>
      <w:tabs>
        <w:tab w:val="clear" w:pos="4536"/>
        <w:tab w:val="clear" w:pos="9072"/>
        <w:tab w:val="right" w:pos="9781"/>
      </w:tabs>
      <w:rPr>
        <w:rFonts w:ascii="Calibri" w:hAnsi="Calibri" w:cs="Arial"/>
        <w:sz w:val="18"/>
        <w:u w:val="single"/>
        <w:lang w:val="en-US"/>
      </w:rPr>
    </w:pPr>
  </w:p>
  <w:p w14:paraId="76B902E6" w14:textId="77777777" w:rsidR="00241E7F" w:rsidRPr="00932E04" w:rsidRDefault="00241E7F">
    <w:pPr>
      <w:pStyle w:val="En-tte"/>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FC669" w14:textId="50DCDAB7" w:rsidR="00241E7F" w:rsidRDefault="00241E7F">
    <w:pPr>
      <w:pStyle w:val="En-tte"/>
    </w:pPr>
    <w:r w:rsidRPr="001C1FC5">
      <w:rPr>
        <w:rFonts w:cs="Arial"/>
        <w:noProof/>
        <w:sz w:val="16"/>
        <w:szCs w:val="16"/>
      </w:rPr>
      <w:drawing>
        <wp:anchor distT="0" distB="0" distL="114300" distR="114300" simplePos="0" relativeHeight="251657216" behindDoc="0" locked="0" layoutInCell="1" allowOverlap="1" wp14:anchorId="43BF8DC0" wp14:editId="08106420">
          <wp:simplePos x="0" y="0"/>
          <wp:positionH relativeFrom="column">
            <wp:posOffset>-180975</wp:posOffset>
          </wp:positionH>
          <wp:positionV relativeFrom="paragraph">
            <wp:posOffset>-76835</wp:posOffset>
          </wp:positionV>
          <wp:extent cx="1259840" cy="419100"/>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5pt;height:11.5pt" o:bullet="t">
        <v:imagedata r:id="rId1" o:title="msoA384"/>
      </v:shape>
    </w:pict>
  </w:numPicBullet>
  <w:abstractNum w:abstractNumId="0" w15:restartNumberingAfterBreak="0">
    <w:nsid w:val="03131839"/>
    <w:multiLevelType w:val="hybridMultilevel"/>
    <w:tmpl w:val="DC8699AE"/>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4B7CB9"/>
    <w:multiLevelType w:val="hybridMultilevel"/>
    <w:tmpl w:val="0148A4BE"/>
    <w:lvl w:ilvl="0" w:tplc="040C000B">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 w15:restartNumberingAfterBreak="0">
    <w:nsid w:val="128B095A"/>
    <w:multiLevelType w:val="hybridMultilevel"/>
    <w:tmpl w:val="E27C3864"/>
    <w:lvl w:ilvl="0" w:tplc="7BF03356">
      <w:start w:val="2"/>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 w15:restartNumberingAfterBreak="0">
    <w:nsid w:val="14663D0B"/>
    <w:multiLevelType w:val="hybridMultilevel"/>
    <w:tmpl w:val="249E11B4"/>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222B4C"/>
    <w:multiLevelType w:val="hybridMultilevel"/>
    <w:tmpl w:val="7F22A350"/>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B5C361D"/>
    <w:multiLevelType w:val="hybridMultilevel"/>
    <w:tmpl w:val="5BC636F0"/>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0196E72"/>
    <w:multiLevelType w:val="multilevel"/>
    <w:tmpl w:val="D4BCD60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39F118EE"/>
    <w:multiLevelType w:val="hybridMultilevel"/>
    <w:tmpl w:val="0A0E2D62"/>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2D7DB2"/>
    <w:multiLevelType w:val="hybridMultilevel"/>
    <w:tmpl w:val="E034C68E"/>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77C2D15"/>
    <w:multiLevelType w:val="hybridMultilevel"/>
    <w:tmpl w:val="6A1E73FC"/>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F3C0737"/>
    <w:multiLevelType w:val="hybridMultilevel"/>
    <w:tmpl w:val="D620159E"/>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1E17D5D"/>
    <w:multiLevelType w:val="hybridMultilevel"/>
    <w:tmpl w:val="5014773A"/>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6325776"/>
    <w:multiLevelType w:val="hybridMultilevel"/>
    <w:tmpl w:val="ADD2D07A"/>
    <w:lvl w:ilvl="0" w:tplc="F34C59A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8750B63"/>
    <w:multiLevelType w:val="hybridMultilevel"/>
    <w:tmpl w:val="3AAC2A86"/>
    <w:lvl w:ilvl="0" w:tplc="040C0007">
      <w:start w:val="1"/>
      <w:numFmt w:val="bullet"/>
      <w:lvlText w:val=""/>
      <w:lvlPicBulletId w:val="0"/>
      <w:lvlJc w:val="left"/>
      <w:pPr>
        <w:ind w:left="1430" w:hanging="360"/>
      </w:pPr>
      <w:rPr>
        <w:rFonts w:ascii="Symbol" w:hAnsi="Symbol"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num w:numId="1">
    <w:abstractNumId w:val="7"/>
  </w:num>
  <w:num w:numId="2">
    <w:abstractNumId w:val="2"/>
  </w:num>
  <w:num w:numId="3">
    <w:abstractNumId w:val="12"/>
  </w:num>
  <w:num w:numId="4">
    <w:abstractNumId w:val="6"/>
  </w:num>
  <w:num w:numId="5">
    <w:abstractNumId w:val="10"/>
  </w:num>
  <w:num w:numId="6">
    <w:abstractNumId w:val="11"/>
  </w:num>
  <w:num w:numId="7">
    <w:abstractNumId w:val="3"/>
  </w:num>
  <w:num w:numId="8">
    <w:abstractNumId w:val="8"/>
  </w:num>
  <w:num w:numId="9">
    <w:abstractNumId w:val="13"/>
  </w:num>
  <w:num w:numId="10">
    <w:abstractNumId w:val="0"/>
  </w:num>
  <w:num w:numId="11">
    <w:abstractNumId w:val="5"/>
  </w:num>
  <w:num w:numId="12">
    <w:abstractNumId w:val="9"/>
  </w:num>
  <w:num w:numId="13">
    <w:abstractNumId w:val="1"/>
  </w:num>
  <w:num w:numId="14">
    <w:abstractNumId w:val="4"/>
  </w:num>
  <w:numIdMacAtCleanup w:val="14"/>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ébert LANMATCHION">
    <w15:presenceInfo w15:providerId="None" w15:userId="Hébert LANMATCHI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16D5B"/>
    <w:rsid w:val="00023D47"/>
    <w:rsid w:val="00025A6C"/>
    <w:rsid w:val="00030FE2"/>
    <w:rsid w:val="00032284"/>
    <w:rsid w:val="00043041"/>
    <w:rsid w:val="0005150B"/>
    <w:rsid w:val="000531C2"/>
    <w:rsid w:val="00055547"/>
    <w:rsid w:val="00060146"/>
    <w:rsid w:val="000630CD"/>
    <w:rsid w:val="00067734"/>
    <w:rsid w:val="0007063D"/>
    <w:rsid w:val="00074E17"/>
    <w:rsid w:val="0008283E"/>
    <w:rsid w:val="000942EE"/>
    <w:rsid w:val="00094DCD"/>
    <w:rsid w:val="0009628C"/>
    <w:rsid w:val="000972A8"/>
    <w:rsid w:val="000A2B86"/>
    <w:rsid w:val="000B23F1"/>
    <w:rsid w:val="000B2C33"/>
    <w:rsid w:val="000B5012"/>
    <w:rsid w:val="000B7D24"/>
    <w:rsid w:val="000C188D"/>
    <w:rsid w:val="000C38CD"/>
    <w:rsid w:val="000C4797"/>
    <w:rsid w:val="000D0C1B"/>
    <w:rsid w:val="000E75D7"/>
    <w:rsid w:val="000F0F84"/>
    <w:rsid w:val="0010576D"/>
    <w:rsid w:val="0010646A"/>
    <w:rsid w:val="001133D5"/>
    <w:rsid w:val="00120892"/>
    <w:rsid w:val="00123B8B"/>
    <w:rsid w:val="001343FC"/>
    <w:rsid w:val="00135AF5"/>
    <w:rsid w:val="00137CF4"/>
    <w:rsid w:val="001441C8"/>
    <w:rsid w:val="00152FD0"/>
    <w:rsid w:val="00156435"/>
    <w:rsid w:val="00156A34"/>
    <w:rsid w:val="00156D5A"/>
    <w:rsid w:val="00160FEB"/>
    <w:rsid w:val="00161C54"/>
    <w:rsid w:val="00162D8B"/>
    <w:rsid w:val="0016429A"/>
    <w:rsid w:val="00164FB7"/>
    <w:rsid w:val="0017140E"/>
    <w:rsid w:val="00181B27"/>
    <w:rsid w:val="00182325"/>
    <w:rsid w:val="001861DC"/>
    <w:rsid w:val="00187AD4"/>
    <w:rsid w:val="001927C4"/>
    <w:rsid w:val="0019451A"/>
    <w:rsid w:val="001A29FD"/>
    <w:rsid w:val="001B4748"/>
    <w:rsid w:val="001B5E1E"/>
    <w:rsid w:val="001B7333"/>
    <w:rsid w:val="001C534A"/>
    <w:rsid w:val="001C6D6C"/>
    <w:rsid w:val="001D27F6"/>
    <w:rsid w:val="001D543D"/>
    <w:rsid w:val="001D6119"/>
    <w:rsid w:val="001E5EB8"/>
    <w:rsid w:val="001E6E76"/>
    <w:rsid w:val="00201E94"/>
    <w:rsid w:val="0020249E"/>
    <w:rsid w:val="0020597E"/>
    <w:rsid w:val="0022360C"/>
    <w:rsid w:val="00225A55"/>
    <w:rsid w:val="00236052"/>
    <w:rsid w:val="00236CB9"/>
    <w:rsid w:val="00241E7F"/>
    <w:rsid w:val="00251927"/>
    <w:rsid w:val="00257A40"/>
    <w:rsid w:val="00257AA9"/>
    <w:rsid w:val="00261EB0"/>
    <w:rsid w:val="00270C5E"/>
    <w:rsid w:val="00275C9D"/>
    <w:rsid w:val="00281B2F"/>
    <w:rsid w:val="00283E74"/>
    <w:rsid w:val="00292DA8"/>
    <w:rsid w:val="002A132E"/>
    <w:rsid w:val="002A2A4C"/>
    <w:rsid w:val="002A361E"/>
    <w:rsid w:val="002B19F5"/>
    <w:rsid w:val="002B494D"/>
    <w:rsid w:val="002B4E44"/>
    <w:rsid w:val="002B55DC"/>
    <w:rsid w:val="002B6697"/>
    <w:rsid w:val="002C2D52"/>
    <w:rsid w:val="002C6EDB"/>
    <w:rsid w:val="002D64BE"/>
    <w:rsid w:val="002E0EA7"/>
    <w:rsid w:val="002E2558"/>
    <w:rsid w:val="002F276D"/>
    <w:rsid w:val="002F4775"/>
    <w:rsid w:val="002F56B7"/>
    <w:rsid w:val="00304DFC"/>
    <w:rsid w:val="00310F15"/>
    <w:rsid w:val="00311B69"/>
    <w:rsid w:val="003136FD"/>
    <w:rsid w:val="003204EF"/>
    <w:rsid w:val="00320ED4"/>
    <w:rsid w:val="0032438B"/>
    <w:rsid w:val="00342A60"/>
    <w:rsid w:val="00342D93"/>
    <w:rsid w:val="0035719D"/>
    <w:rsid w:val="00357468"/>
    <w:rsid w:val="00361C7F"/>
    <w:rsid w:val="00361E2D"/>
    <w:rsid w:val="0036493B"/>
    <w:rsid w:val="00373D7B"/>
    <w:rsid w:val="0038159C"/>
    <w:rsid w:val="00390C30"/>
    <w:rsid w:val="003952FD"/>
    <w:rsid w:val="003A0700"/>
    <w:rsid w:val="003A7185"/>
    <w:rsid w:val="003A7507"/>
    <w:rsid w:val="003B4116"/>
    <w:rsid w:val="003B79B7"/>
    <w:rsid w:val="003C37AA"/>
    <w:rsid w:val="003C494B"/>
    <w:rsid w:val="003E2D47"/>
    <w:rsid w:val="003E5C4B"/>
    <w:rsid w:val="003E6392"/>
    <w:rsid w:val="00402D64"/>
    <w:rsid w:val="00402F41"/>
    <w:rsid w:val="0041571A"/>
    <w:rsid w:val="004252AC"/>
    <w:rsid w:val="00432723"/>
    <w:rsid w:val="004340FE"/>
    <w:rsid w:val="0047117E"/>
    <w:rsid w:val="00475709"/>
    <w:rsid w:val="00483E58"/>
    <w:rsid w:val="0049290E"/>
    <w:rsid w:val="004A529D"/>
    <w:rsid w:val="004B27A3"/>
    <w:rsid w:val="004B3360"/>
    <w:rsid w:val="004B4F74"/>
    <w:rsid w:val="004B73C3"/>
    <w:rsid w:val="004B7D32"/>
    <w:rsid w:val="004C1D0E"/>
    <w:rsid w:val="004D28C2"/>
    <w:rsid w:val="004D4894"/>
    <w:rsid w:val="004D4A29"/>
    <w:rsid w:val="004F0DD7"/>
    <w:rsid w:val="004F2700"/>
    <w:rsid w:val="00504682"/>
    <w:rsid w:val="00505DEB"/>
    <w:rsid w:val="005134B7"/>
    <w:rsid w:val="0051497C"/>
    <w:rsid w:val="005236B5"/>
    <w:rsid w:val="00527F33"/>
    <w:rsid w:val="00540E31"/>
    <w:rsid w:val="005433DB"/>
    <w:rsid w:val="00544DBE"/>
    <w:rsid w:val="005543AC"/>
    <w:rsid w:val="005568BE"/>
    <w:rsid w:val="00561408"/>
    <w:rsid w:val="005640DD"/>
    <w:rsid w:val="00566B92"/>
    <w:rsid w:val="00570273"/>
    <w:rsid w:val="005705AC"/>
    <w:rsid w:val="005726ED"/>
    <w:rsid w:val="00572A2F"/>
    <w:rsid w:val="00573F5D"/>
    <w:rsid w:val="00582DF4"/>
    <w:rsid w:val="005A0EBB"/>
    <w:rsid w:val="005B2775"/>
    <w:rsid w:val="005C0011"/>
    <w:rsid w:val="005C0BC2"/>
    <w:rsid w:val="005C1113"/>
    <w:rsid w:val="005E242C"/>
    <w:rsid w:val="00600B22"/>
    <w:rsid w:val="00606D3A"/>
    <w:rsid w:val="00612D61"/>
    <w:rsid w:val="00631124"/>
    <w:rsid w:val="006520DD"/>
    <w:rsid w:val="00671483"/>
    <w:rsid w:val="0067784B"/>
    <w:rsid w:val="006915E8"/>
    <w:rsid w:val="00692E9E"/>
    <w:rsid w:val="006B4815"/>
    <w:rsid w:val="006B4C88"/>
    <w:rsid w:val="006B565D"/>
    <w:rsid w:val="006B5831"/>
    <w:rsid w:val="006C53A4"/>
    <w:rsid w:val="006D0316"/>
    <w:rsid w:val="006D0357"/>
    <w:rsid w:val="006D53E3"/>
    <w:rsid w:val="006D71C7"/>
    <w:rsid w:val="006F4E71"/>
    <w:rsid w:val="00704D1D"/>
    <w:rsid w:val="00711650"/>
    <w:rsid w:val="007221B0"/>
    <w:rsid w:val="00724D6B"/>
    <w:rsid w:val="00725A3A"/>
    <w:rsid w:val="0074075A"/>
    <w:rsid w:val="00755721"/>
    <w:rsid w:val="0076221F"/>
    <w:rsid w:val="007648E0"/>
    <w:rsid w:val="0076595C"/>
    <w:rsid w:val="00777EC5"/>
    <w:rsid w:val="007805E4"/>
    <w:rsid w:val="00781C92"/>
    <w:rsid w:val="0078270B"/>
    <w:rsid w:val="00786752"/>
    <w:rsid w:val="007A6627"/>
    <w:rsid w:val="007A68E0"/>
    <w:rsid w:val="007A6963"/>
    <w:rsid w:val="007A78AB"/>
    <w:rsid w:val="007B7543"/>
    <w:rsid w:val="007C5930"/>
    <w:rsid w:val="007C5E84"/>
    <w:rsid w:val="007D379A"/>
    <w:rsid w:val="007E2C68"/>
    <w:rsid w:val="007E3BA6"/>
    <w:rsid w:val="007E700B"/>
    <w:rsid w:val="007F1763"/>
    <w:rsid w:val="00802FB2"/>
    <w:rsid w:val="0080346B"/>
    <w:rsid w:val="00804DA2"/>
    <w:rsid w:val="00806550"/>
    <w:rsid w:val="00807BE1"/>
    <w:rsid w:val="00811A93"/>
    <w:rsid w:val="00814456"/>
    <w:rsid w:val="00816671"/>
    <w:rsid w:val="00826321"/>
    <w:rsid w:val="00834D8F"/>
    <w:rsid w:val="00837EF9"/>
    <w:rsid w:val="00843DDE"/>
    <w:rsid w:val="00851ADF"/>
    <w:rsid w:val="008570BD"/>
    <w:rsid w:val="00861094"/>
    <w:rsid w:val="00862471"/>
    <w:rsid w:val="00864E60"/>
    <w:rsid w:val="00870B8F"/>
    <w:rsid w:val="008904E9"/>
    <w:rsid w:val="0089177E"/>
    <w:rsid w:val="00894FD8"/>
    <w:rsid w:val="0089694E"/>
    <w:rsid w:val="008A1BC0"/>
    <w:rsid w:val="008A1E19"/>
    <w:rsid w:val="008A3A79"/>
    <w:rsid w:val="008A3CB4"/>
    <w:rsid w:val="008A4A66"/>
    <w:rsid w:val="008A5577"/>
    <w:rsid w:val="008A59C4"/>
    <w:rsid w:val="008B3831"/>
    <w:rsid w:val="008B4C74"/>
    <w:rsid w:val="008B5A29"/>
    <w:rsid w:val="008B6801"/>
    <w:rsid w:val="008C0578"/>
    <w:rsid w:val="008C094C"/>
    <w:rsid w:val="008C7810"/>
    <w:rsid w:val="008D5785"/>
    <w:rsid w:val="008E0738"/>
    <w:rsid w:val="008E2E66"/>
    <w:rsid w:val="008E7E3F"/>
    <w:rsid w:val="008F1AD7"/>
    <w:rsid w:val="008F2D02"/>
    <w:rsid w:val="008F436C"/>
    <w:rsid w:val="008F5EE2"/>
    <w:rsid w:val="008F79B4"/>
    <w:rsid w:val="0090138E"/>
    <w:rsid w:val="00906B81"/>
    <w:rsid w:val="00911946"/>
    <w:rsid w:val="0091201F"/>
    <w:rsid w:val="0092355B"/>
    <w:rsid w:val="009236DE"/>
    <w:rsid w:val="00925D18"/>
    <w:rsid w:val="00932C58"/>
    <w:rsid w:val="00932E04"/>
    <w:rsid w:val="00934199"/>
    <w:rsid w:val="00936999"/>
    <w:rsid w:val="0094211D"/>
    <w:rsid w:val="0095011D"/>
    <w:rsid w:val="00960D1D"/>
    <w:rsid w:val="009649DE"/>
    <w:rsid w:val="00965444"/>
    <w:rsid w:val="009724D1"/>
    <w:rsid w:val="00972757"/>
    <w:rsid w:val="009758EA"/>
    <w:rsid w:val="00982D83"/>
    <w:rsid w:val="00983FF0"/>
    <w:rsid w:val="00985C89"/>
    <w:rsid w:val="00995453"/>
    <w:rsid w:val="009A0825"/>
    <w:rsid w:val="009A38B1"/>
    <w:rsid w:val="009D2B0B"/>
    <w:rsid w:val="009D44DC"/>
    <w:rsid w:val="009D6EC9"/>
    <w:rsid w:val="009F29F4"/>
    <w:rsid w:val="00A0233D"/>
    <w:rsid w:val="00A07668"/>
    <w:rsid w:val="00A10213"/>
    <w:rsid w:val="00A14686"/>
    <w:rsid w:val="00A158F2"/>
    <w:rsid w:val="00A201A2"/>
    <w:rsid w:val="00A211B9"/>
    <w:rsid w:val="00A21B0C"/>
    <w:rsid w:val="00A25884"/>
    <w:rsid w:val="00A25CED"/>
    <w:rsid w:val="00A33090"/>
    <w:rsid w:val="00A40DDD"/>
    <w:rsid w:val="00A539D5"/>
    <w:rsid w:val="00A549E0"/>
    <w:rsid w:val="00A60925"/>
    <w:rsid w:val="00A62141"/>
    <w:rsid w:val="00A671D9"/>
    <w:rsid w:val="00A67B64"/>
    <w:rsid w:val="00A81ADA"/>
    <w:rsid w:val="00A84C5B"/>
    <w:rsid w:val="00AA44D6"/>
    <w:rsid w:val="00AB23E9"/>
    <w:rsid w:val="00AC0DEF"/>
    <w:rsid w:val="00AC26E5"/>
    <w:rsid w:val="00AC47A6"/>
    <w:rsid w:val="00AD7027"/>
    <w:rsid w:val="00AE410D"/>
    <w:rsid w:val="00AF24A3"/>
    <w:rsid w:val="00AF63C1"/>
    <w:rsid w:val="00AF703C"/>
    <w:rsid w:val="00B02F58"/>
    <w:rsid w:val="00B03FBE"/>
    <w:rsid w:val="00B171B0"/>
    <w:rsid w:val="00B228A4"/>
    <w:rsid w:val="00B24880"/>
    <w:rsid w:val="00B26988"/>
    <w:rsid w:val="00B27244"/>
    <w:rsid w:val="00B273CE"/>
    <w:rsid w:val="00B32E29"/>
    <w:rsid w:val="00B37501"/>
    <w:rsid w:val="00B40E67"/>
    <w:rsid w:val="00B42C0A"/>
    <w:rsid w:val="00B4707E"/>
    <w:rsid w:val="00B512DF"/>
    <w:rsid w:val="00B57214"/>
    <w:rsid w:val="00B57243"/>
    <w:rsid w:val="00B63A59"/>
    <w:rsid w:val="00B63DCD"/>
    <w:rsid w:val="00B64DF6"/>
    <w:rsid w:val="00B64E1D"/>
    <w:rsid w:val="00B65152"/>
    <w:rsid w:val="00B66BE6"/>
    <w:rsid w:val="00B74FD5"/>
    <w:rsid w:val="00BB0137"/>
    <w:rsid w:val="00BB0C7C"/>
    <w:rsid w:val="00BB29B0"/>
    <w:rsid w:val="00BC5242"/>
    <w:rsid w:val="00BC7397"/>
    <w:rsid w:val="00BD7CF0"/>
    <w:rsid w:val="00BE065F"/>
    <w:rsid w:val="00BE141D"/>
    <w:rsid w:val="00BE73A8"/>
    <w:rsid w:val="00BF10B3"/>
    <w:rsid w:val="00BF1DCD"/>
    <w:rsid w:val="00C04448"/>
    <w:rsid w:val="00C05511"/>
    <w:rsid w:val="00C12C86"/>
    <w:rsid w:val="00C14AD8"/>
    <w:rsid w:val="00C17CF2"/>
    <w:rsid w:val="00C2325C"/>
    <w:rsid w:val="00C27113"/>
    <w:rsid w:val="00C37578"/>
    <w:rsid w:val="00C41B22"/>
    <w:rsid w:val="00C423A1"/>
    <w:rsid w:val="00C4486F"/>
    <w:rsid w:val="00C47B21"/>
    <w:rsid w:val="00C558B8"/>
    <w:rsid w:val="00C56AB3"/>
    <w:rsid w:val="00C6124B"/>
    <w:rsid w:val="00C74FA7"/>
    <w:rsid w:val="00C7752A"/>
    <w:rsid w:val="00C80CD1"/>
    <w:rsid w:val="00C823E2"/>
    <w:rsid w:val="00C858E7"/>
    <w:rsid w:val="00C85939"/>
    <w:rsid w:val="00C90734"/>
    <w:rsid w:val="00C96EB6"/>
    <w:rsid w:val="00CA3272"/>
    <w:rsid w:val="00CA7B5D"/>
    <w:rsid w:val="00CB3B0E"/>
    <w:rsid w:val="00CB6554"/>
    <w:rsid w:val="00CB7AA1"/>
    <w:rsid w:val="00CC6FDD"/>
    <w:rsid w:val="00CC7F04"/>
    <w:rsid w:val="00CD74FC"/>
    <w:rsid w:val="00CD7D48"/>
    <w:rsid w:val="00CE209F"/>
    <w:rsid w:val="00CE2850"/>
    <w:rsid w:val="00D004C1"/>
    <w:rsid w:val="00D033A8"/>
    <w:rsid w:val="00D1134A"/>
    <w:rsid w:val="00D15F32"/>
    <w:rsid w:val="00D162B7"/>
    <w:rsid w:val="00D216E0"/>
    <w:rsid w:val="00D3022E"/>
    <w:rsid w:val="00D31392"/>
    <w:rsid w:val="00D341C7"/>
    <w:rsid w:val="00D3640B"/>
    <w:rsid w:val="00D4352B"/>
    <w:rsid w:val="00D46ADC"/>
    <w:rsid w:val="00D53D65"/>
    <w:rsid w:val="00D714C6"/>
    <w:rsid w:val="00D75CED"/>
    <w:rsid w:val="00D76F1B"/>
    <w:rsid w:val="00D80A45"/>
    <w:rsid w:val="00D8743B"/>
    <w:rsid w:val="00D93EF7"/>
    <w:rsid w:val="00D94053"/>
    <w:rsid w:val="00D95E08"/>
    <w:rsid w:val="00DA3034"/>
    <w:rsid w:val="00DA7B96"/>
    <w:rsid w:val="00DB24A5"/>
    <w:rsid w:val="00DB50A3"/>
    <w:rsid w:val="00DC5E4B"/>
    <w:rsid w:val="00DC6A1D"/>
    <w:rsid w:val="00DC7B58"/>
    <w:rsid w:val="00DD197B"/>
    <w:rsid w:val="00DD7DDE"/>
    <w:rsid w:val="00DE4EEB"/>
    <w:rsid w:val="00DE6B38"/>
    <w:rsid w:val="00DE7E0A"/>
    <w:rsid w:val="00DF55BA"/>
    <w:rsid w:val="00DF7987"/>
    <w:rsid w:val="00E02FAD"/>
    <w:rsid w:val="00E11EE8"/>
    <w:rsid w:val="00E167A2"/>
    <w:rsid w:val="00E232E1"/>
    <w:rsid w:val="00E274DF"/>
    <w:rsid w:val="00E312C7"/>
    <w:rsid w:val="00E36677"/>
    <w:rsid w:val="00E452B9"/>
    <w:rsid w:val="00E554EE"/>
    <w:rsid w:val="00E55911"/>
    <w:rsid w:val="00E56034"/>
    <w:rsid w:val="00E61983"/>
    <w:rsid w:val="00E61D25"/>
    <w:rsid w:val="00E6532B"/>
    <w:rsid w:val="00E67FC4"/>
    <w:rsid w:val="00E738BC"/>
    <w:rsid w:val="00E86382"/>
    <w:rsid w:val="00E90E43"/>
    <w:rsid w:val="00E9411A"/>
    <w:rsid w:val="00EA0369"/>
    <w:rsid w:val="00EA2355"/>
    <w:rsid w:val="00EA4B51"/>
    <w:rsid w:val="00EB066D"/>
    <w:rsid w:val="00EC3375"/>
    <w:rsid w:val="00EC5FEA"/>
    <w:rsid w:val="00EF2003"/>
    <w:rsid w:val="00EF6139"/>
    <w:rsid w:val="00F0399F"/>
    <w:rsid w:val="00F03AE9"/>
    <w:rsid w:val="00F05694"/>
    <w:rsid w:val="00F112B8"/>
    <w:rsid w:val="00F135FB"/>
    <w:rsid w:val="00F17A78"/>
    <w:rsid w:val="00F20B71"/>
    <w:rsid w:val="00F21321"/>
    <w:rsid w:val="00F2382B"/>
    <w:rsid w:val="00F34369"/>
    <w:rsid w:val="00F345CF"/>
    <w:rsid w:val="00F37989"/>
    <w:rsid w:val="00F51E84"/>
    <w:rsid w:val="00F60786"/>
    <w:rsid w:val="00F618AE"/>
    <w:rsid w:val="00F67012"/>
    <w:rsid w:val="00F71F65"/>
    <w:rsid w:val="00F75CDA"/>
    <w:rsid w:val="00F7782D"/>
    <w:rsid w:val="00F82B31"/>
    <w:rsid w:val="00F84E72"/>
    <w:rsid w:val="00F87EB0"/>
    <w:rsid w:val="00FA0D71"/>
    <w:rsid w:val="00FB3002"/>
    <w:rsid w:val="00FB6561"/>
    <w:rsid w:val="00FC0A9A"/>
    <w:rsid w:val="00FC6E01"/>
    <w:rsid w:val="00FC73CB"/>
    <w:rsid w:val="00FF615D"/>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700"/>
    <w:rPr>
      <w:sz w:val="24"/>
      <w:szCs w:val="24"/>
    </w:rPr>
  </w:style>
  <w:style w:type="paragraph" w:styleId="Titre1">
    <w:name w:val="heading 1"/>
    <w:basedOn w:val="Normal"/>
    <w:next w:val="Normal"/>
    <w:link w:val="Titre1Car"/>
    <w:qFormat/>
    <w:rsid w:val="0067784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semiHidden/>
    <w:unhideWhenUsed/>
    <w:qFormat/>
    <w:rsid w:val="00F61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semiHidden/>
    <w:unhideWhenUsed/>
    <w:qFormat/>
    <w:rsid w:val="002E0EA7"/>
    <w:pPr>
      <w:keepNext/>
      <w:keepLines/>
      <w:spacing w:before="40"/>
      <w:outlineLvl w:val="2"/>
    </w:pPr>
    <w:rPr>
      <w:rFonts w:asciiTheme="majorHAnsi" w:eastAsiaTheme="majorEastAsia" w:hAnsiTheme="majorHAnsi" w:cstheme="majorBidi"/>
      <w:color w:val="243F60" w:themeColor="accent1" w:themeShade="7F"/>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uiPriority w:val="39"/>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semiHidden/>
    <w:rsid w:val="0005150B"/>
    <w:rPr>
      <w:sz w:val="16"/>
      <w:szCs w:val="16"/>
    </w:rPr>
  </w:style>
  <w:style w:type="paragraph" w:styleId="Commentaire">
    <w:name w:val="annotation text"/>
    <w:basedOn w:val="Normal"/>
    <w:semiHidden/>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customStyle="1" w:styleId="a">
    <w:name w:val="a"/>
    <w:basedOn w:val="Normal"/>
    <w:rsid w:val="00870B8F"/>
    <w:pPr>
      <w:overflowPunct w:val="0"/>
      <w:autoSpaceDE w:val="0"/>
      <w:autoSpaceDN w:val="0"/>
      <w:adjustRightInd w:val="0"/>
      <w:jc w:val="both"/>
      <w:textAlignment w:val="baseline"/>
    </w:pPr>
    <w:rPr>
      <w:rFonts w:ascii="Arial" w:hAnsi="Arial"/>
      <w:sz w:val="22"/>
      <w:szCs w:val="20"/>
    </w:rPr>
  </w:style>
  <w:style w:type="character" w:customStyle="1" w:styleId="Titre1Car">
    <w:name w:val="Titre 1 Car"/>
    <w:basedOn w:val="Policepardfaut"/>
    <w:link w:val="Titre1"/>
    <w:rsid w:val="0067784B"/>
    <w:rPr>
      <w:rFonts w:asciiTheme="majorHAnsi" w:eastAsiaTheme="majorEastAsia" w:hAnsiTheme="majorHAnsi" w:cstheme="majorBidi"/>
      <w:color w:val="365F91" w:themeColor="accent1" w:themeShade="BF"/>
      <w:sz w:val="32"/>
      <w:szCs w:val="32"/>
    </w:rPr>
  </w:style>
  <w:style w:type="character" w:customStyle="1" w:styleId="Titre3Car">
    <w:name w:val="Titre 3 Car"/>
    <w:basedOn w:val="Policepardfaut"/>
    <w:link w:val="Titre3"/>
    <w:semiHidden/>
    <w:rsid w:val="002E0EA7"/>
    <w:rPr>
      <w:rFonts w:asciiTheme="majorHAnsi" w:eastAsiaTheme="majorEastAsia" w:hAnsiTheme="majorHAnsi" w:cstheme="majorBidi"/>
      <w:color w:val="243F60" w:themeColor="accent1" w:themeShade="7F"/>
      <w:sz w:val="24"/>
      <w:szCs w:val="24"/>
    </w:rPr>
  </w:style>
  <w:style w:type="character" w:customStyle="1" w:styleId="Titre2Car">
    <w:name w:val="Titre 2 Car"/>
    <w:basedOn w:val="Policepardfaut"/>
    <w:link w:val="Titre2"/>
    <w:semiHidden/>
    <w:rsid w:val="00F618AE"/>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576808">
      <w:bodyDiv w:val="1"/>
      <w:marLeft w:val="0"/>
      <w:marRight w:val="0"/>
      <w:marTop w:val="0"/>
      <w:marBottom w:val="0"/>
      <w:divBdr>
        <w:top w:val="none" w:sz="0" w:space="0" w:color="auto"/>
        <w:left w:val="none" w:sz="0" w:space="0" w:color="auto"/>
        <w:bottom w:val="none" w:sz="0" w:space="0" w:color="auto"/>
        <w:right w:val="none" w:sz="0" w:space="0" w:color="auto"/>
      </w:divBdr>
    </w:div>
    <w:div w:id="196433989">
      <w:bodyDiv w:val="1"/>
      <w:marLeft w:val="0"/>
      <w:marRight w:val="0"/>
      <w:marTop w:val="0"/>
      <w:marBottom w:val="0"/>
      <w:divBdr>
        <w:top w:val="none" w:sz="0" w:space="0" w:color="auto"/>
        <w:left w:val="none" w:sz="0" w:space="0" w:color="auto"/>
        <w:bottom w:val="none" w:sz="0" w:space="0" w:color="auto"/>
        <w:right w:val="none" w:sz="0" w:space="0" w:color="auto"/>
      </w:divBdr>
    </w:div>
    <w:div w:id="491411607">
      <w:bodyDiv w:val="1"/>
      <w:marLeft w:val="0"/>
      <w:marRight w:val="0"/>
      <w:marTop w:val="0"/>
      <w:marBottom w:val="0"/>
      <w:divBdr>
        <w:top w:val="none" w:sz="0" w:space="0" w:color="auto"/>
        <w:left w:val="none" w:sz="0" w:space="0" w:color="auto"/>
        <w:bottom w:val="none" w:sz="0" w:space="0" w:color="auto"/>
        <w:right w:val="none" w:sz="0" w:space="0" w:color="auto"/>
      </w:divBdr>
    </w:div>
    <w:div w:id="643899915">
      <w:bodyDiv w:val="1"/>
      <w:marLeft w:val="0"/>
      <w:marRight w:val="0"/>
      <w:marTop w:val="0"/>
      <w:marBottom w:val="0"/>
      <w:divBdr>
        <w:top w:val="none" w:sz="0" w:space="0" w:color="auto"/>
        <w:left w:val="none" w:sz="0" w:space="0" w:color="auto"/>
        <w:bottom w:val="none" w:sz="0" w:space="0" w:color="auto"/>
        <w:right w:val="none" w:sz="0" w:space="0" w:color="auto"/>
      </w:divBdr>
    </w:div>
    <w:div w:id="650253145">
      <w:bodyDiv w:val="1"/>
      <w:marLeft w:val="0"/>
      <w:marRight w:val="0"/>
      <w:marTop w:val="0"/>
      <w:marBottom w:val="0"/>
      <w:divBdr>
        <w:top w:val="none" w:sz="0" w:space="0" w:color="auto"/>
        <w:left w:val="none" w:sz="0" w:space="0" w:color="auto"/>
        <w:bottom w:val="none" w:sz="0" w:space="0" w:color="auto"/>
        <w:right w:val="none" w:sz="0" w:space="0" w:color="auto"/>
      </w:divBdr>
    </w:div>
    <w:div w:id="677465168">
      <w:bodyDiv w:val="1"/>
      <w:marLeft w:val="0"/>
      <w:marRight w:val="0"/>
      <w:marTop w:val="0"/>
      <w:marBottom w:val="0"/>
      <w:divBdr>
        <w:top w:val="none" w:sz="0" w:space="0" w:color="auto"/>
        <w:left w:val="none" w:sz="0" w:space="0" w:color="auto"/>
        <w:bottom w:val="none" w:sz="0" w:space="0" w:color="auto"/>
        <w:right w:val="none" w:sz="0" w:space="0" w:color="auto"/>
      </w:divBdr>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722564086">
      <w:bodyDiv w:val="1"/>
      <w:marLeft w:val="0"/>
      <w:marRight w:val="0"/>
      <w:marTop w:val="0"/>
      <w:marBottom w:val="0"/>
      <w:divBdr>
        <w:top w:val="none" w:sz="0" w:space="0" w:color="auto"/>
        <w:left w:val="none" w:sz="0" w:space="0" w:color="auto"/>
        <w:bottom w:val="none" w:sz="0" w:space="0" w:color="auto"/>
        <w:right w:val="none" w:sz="0" w:space="0" w:color="auto"/>
      </w:divBdr>
    </w:div>
    <w:div w:id="866408118">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099988243">
      <w:bodyDiv w:val="1"/>
      <w:marLeft w:val="0"/>
      <w:marRight w:val="0"/>
      <w:marTop w:val="0"/>
      <w:marBottom w:val="0"/>
      <w:divBdr>
        <w:top w:val="none" w:sz="0" w:space="0" w:color="auto"/>
        <w:left w:val="none" w:sz="0" w:space="0" w:color="auto"/>
        <w:bottom w:val="none" w:sz="0" w:space="0" w:color="auto"/>
        <w:right w:val="none" w:sz="0" w:space="0" w:color="auto"/>
      </w:divBdr>
    </w:div>
    <w:div w:id="1394351016">
      <w:bodyDiv w:val="1"/>
      <w:marLeft w:val="0"/>
      <w:marRight w:val="0"/>
      <w:marTop w:val="0"/>
      <w:marBottom w:val="0"/>
      <w:divBdr>
        <w:top w:val="none" w:sz="0" w:space="0" w:color="auto"/>
        <w:left w:val="none" w:sz="0" w:space="0" w:color="auto"/>
        <w:bottom w:val="none" w:sz="0" w:space="0" w:color="auto"/>
        <w:right w:val="none" w:sz="0" w:space="0" w:color="auto"/>
      </w:divBdr>
    </w:div>
    <w:div w:id="1664116142">
      <w:bodyDiv w:val="1"/>
      <w:marLeft w:val="0"/>
      <w:marRight w:val="0"/>
      <w:marTop w:val="0"/>
      <w:marBottom w:val="0"/>
      <w:divBdr>
        <w:top w:val="none" w:sz="0" w:space="0" w:color="auto"/>
        <w:left w:val="none" w:sz="0" w:space="0" w:color="auto"/>
        <w:bottom w:val="none" w:sz="0" w:space="0" w:color="auto"/>
        <w:right w:val="none" w:sz="0" w:space="0" w:color="auto"/>
      </w:divBdr>
    </w:div>
    <w:div w:id="1715881261">
      <w:bodyDiv w:val="1"/>
      <w:marLeft w:val="0"/>
      <w:marRight w:val="0"/>
      <w:marTop w:val="0"/>
      <w:marBottom w:val="0"/>
      <w:divBdr>
        <w:top w:val="none" w:sz="0" w:space="0" w:color="auto"/>
        <w:left w:val="none" w:sz="0" w:space="0" w:color="auto"/>
        <w:bottom w:val="none" w:sz="0" w:space="0" w:color="auto"/>
        <w:right w:val="none" w:sz="0" w:space="0" w:color="auto"/>
      </w:divBdr>
    </w:div>
    <w:div w:id="1894072713">
      <w:bodyDiv w:val="1"/>
      <w:marLeft w:val="0"/>
      <w:marRight w:val="0"/>
      <w:marTop w:val="0"/>
      <w:marBottom w:val="0"/>
      <w:divBdr>
        <w:top w:val="none" w:sz="0" w:space="0" w:color="auto"/>
        <w:left w:val="none" w:sz="0" w:space="0" w:color="auto"/>
        <w:bottom w:val="none" w:sz="0" w:space="0" w:color="auto"/>
        <w:right w:val="none" w:sz="0" w:space="0" w:color="auto"/>
      </w:divBdr>
    </w:div>
    <w:div w:id="1926449058">
      <w:bodyDiv w:val="1"/>
      <w:marLeft w:val="0"/>
      <w:marRight w:val="0"/>
      <w:marTop w:val="0"/>
      <w:marBottom w:val="0"/>
      <w:divBdr>
        <w:top w:val="none" w:sz="0" w:space="0" w:color="auto"/>
        <w:left w:val="none" w:sz="0" w:space="0" w:color="auto"/>
        <w:bottom w:val="none" w:sz="0" w:space="0" w:color="auto"/>
        <w:right w:val="none" w:sz="0" w:space="0" w:color="auto"/>
      </w:divBdr>
    </w:div>
    <w:div w:id="1965574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ent.devillers@expertisefrance.f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FE490-BE49-4BD6-BFEB-4047BCE98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11</Pages>
  <Words>3566</Words>
  <Characters>19615</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MAE</Company>
  <LinksUpToDate>false</LinksUpToDate>
  <CharactersWithSpaces>23135</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Hébert LANMATCHION</cp:lastModifiedBy>
  <cp:revision>24</cp:revision>
  <cp:lastPrinted>2013-05-24T14:05:00Z</cp:lastPrinted>
  <dcterms:created xsi:type="dcterms:W3CDTF">2025-07-22T15:38:00Z</dcterms:created>
  <dcterms:modified xsi:type="dcterms:W3CDTF">2026-02-12T09:14:00Z</dcterms:modified>
</cp:coreProperties>
</file>